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5B" w:rsidRDefault="00C2035B" w:rsidP="00C55ACC">
      <w:pPr>
        <w:rPr>
          <w:b/>
          <w:lang w:val="en-US"/>
        </w:rPr>
      </w:pPr>
      <w:ins w:id="0" w:author="Terada Saori" w:date="2013-03-25T16:06:00Z">
        <w:r>
          <w:rPr>
            <w:b/>
            <w:lang w:val="en-US"/>
          </w:rPr>
          <w:t>OHCHR comments (track changes)</w:t>
        </w:r>
      </w:ins>
    </w:p>
    <w:p w:rsidR="00C2035B" w:rsidRDefault="00C2035B" w:rsidP="00C55ACC">
      <w:pPr>
        <w:rPr>
          <w:b/>
          <w:lang w:val="en-US"/>
        </w:rPr>
      </w:pPr>
    </w:p>
    <w:p w:rsidR="00C55ACC" w:rsidRPr="004A2FEC" w:rsidRDefault="00C64373" w:rsidP="00C55ACC">
      <w:pPr>
        <w:rPr>
          <w:b/>
          <w:lang w:val="en-US"/>
        </w:rPr>
      </w:pPr>
      <w:r>
        <w:rPr>
          <w:b/>
          <w:lang w:val="en-US"/>
        </w:rPr>
        <w:t>MODULE 6</w:t>
      </w:r>
      <w:r w:rsidR="00C55ACC" w:rsidRPr="004A2FEC">
        <w:rPr>
          <w:b/>
          <w:lang w:val="en-US"/>
        </w:rPr>
        <w:t xml:space="preserve">: </w:t>
      </w:r>
      <w:r w:rsidR="002339A6">
        <w:rPr>
          <w:b/>
          <w:lang w:val="en-US"/>
        </w:rPr>
        <w:t>PROMOT</w:t>
      </w:r>
      <w:r w:rsidR="00D4375F">
        <w:rPr>
          <w:b/>
          <w:lang w:val="en-US"/>
        </w:rPr>
        <w:t>ING</w:t>
      </w:r>
      <w:r w:rsidR="009919E6" w:rsidRPr="009919E6">
        <w:rPr>
          <w:b/>
          <w:lang w:val="en-US"/>
        </w:rPr>
        <w:t xml:space="preserve"> GENDER EQUALITY</w:t>
      </w:r>
      <w:r w:rsidR="009B381E">
        <w:rPr>
          <w:b/>
          <w:lang w:val="en-US"/>
        </w:rPr>
        <w:t xml:space="preserve"> THROUGHOUT THE UN SYSTEM</w:t>
      </w:r>
    </w:p>
    <w:p w:rsidR="00C55ACC" w:rsidRPr="004A2FEC" w:rsidRDefault="00C55ACC">
      <w:pPr>
        <w:rPr>
          <w:lang w:val="en-US"/>
        </w:rPr>
      </w:pPr>
    </w:p>
    <w:tbl>
      <w:tblPr>
        <w:tblStyle w:val="TableGrid"/>
        <w:tblW w:w="13008" w:type="dxa"/>
        <w:tblLayout w:type="fixed"/>
        <w:tblLook w:val="04A0" w:firstRow="1" w:lastRow="0" w:firstColumn="1" w:lastColumn="0" w:noHBand="0" w:noVBand="1"/>
      </w:tblPr>
      <w:tblGrid>
        <w:gridCol w:w="6062"/>
        <w:gridCol w:w="6946"/>
      </w:tblGrid>
      <w:tr w:rsidR="00C55ACC" w:rsidRPr="004A2E0B" w:rsidTr="00BD59EA">
        <w:tc>
          <w:tcPr>
            <w:tcW w:w="6062" w:type="dxa"/>
          </w:tcPr>
          <w:p w:rsidR="00C55ACC" w:rsidRPr="004A2E0B" w:rsidRDefault="007F6C75" w:rsidP="00C55ACC">
            <w:pPr>
              <w:rPr>
                <w:b/>
                <w:lang w:val="en-US"/>
              </w:rPr>
            </w:pPr>
            <w:r w:rsidRPr="004A2E0B">
              <w:rPr>
                <w:b/>
                <w:lang w:val="en-US"/>
              </w:rPr>
              <w:t>TRANSCRIPT</w:t>
            </w:r>
          </w:p>
        </w:tc>
        <w:tc>
          <w:tcPr>
            <w:tcW w:w="6946" w:type="dxa"/>
          </w:tcPr>
          <w:p w:rsidR="00C55ACC" w:rsidRPr="004A2E0B" w:rsidRDefault="007F6C75">
            <w:pPr>
              <w:rPr>
                <w:b/>
                <w:lang w:val="en-US"/>
              </w:rPr>
            </w:pPr>
            <w:r w:rsidRPr="004A2E0B">
              <w:rPr>
                <w:b/>
                <w:lang w:val="en-US"/>
              </w:rPr>
              <w:t>PRESENTATION/RESOURCES</w:t>
            </w:r>
          </w:p>
        </w:tc>
      </w:tr>
      <w:tr w:rsidR="00C55ACC" w:rsidRPr="008C66C4" w:rsidTr="00BD59EA">
        <w:tc>
          <w:tcPr>
            <w:tcW w:w="6062" w:type="dxa"/>
          </w:tcPr>
          <w:p w:rsidR="00C55ACC" w:rsidRPr="004A2E0B" w:rsidRDefault="00C55ACC" w:rsidP="00C55ACC">
            <w:pPr>
              <w:rPr>
                <w:b/>
                <w:lang w:val="en-US"/>
              </w:rPr>
            </w:pPr>
            <w:r w:rsidRPr="004A2E0B">
              <w:rPr>
                <w:b/>
                <w:lang w:val="en-US"/>
              </w:rPr>
              <w:t>Intro</w:t>
            </w:r>
          </w:p>
          <w:p w:rsidR="00C55ACC" w:rsidRPr="004A2E0B" w:rsidRDefault="00C55ACC" w:rsidP="00C55ACC">
            <w:pPr>
              <w:autoSpaceDE w:val="0"/>
              <w:autoSpaceDN w:val="0"/>
              <w:adjustRightInd w:val="0"/>
              <w:jc w:val="both"/>
              <w:rPr>
                <w:rFonts w:cs="Articulate"/>
                <w:color w:val="000000"/>
                <w:kern w:val="24"/>
                <w:sz w:val="22"/>
                <w:szCs w:val="22"/>
                <w:lang w:val="en-US"/>
              </w:rPr>
            </w:pPr>
          </w:p>
          <w:p w:rsidR="009B381E" w:rsidRPr="009B381E" w:rsidRDefault="00F8612A" w:rsidP="00EC3765">
            <w:pPr>
              <w:autoSpaceDE w:val="0"/>
              <w:autoSpaceDN w:val="0"/>
              <w:adjustRightInd w:val="0"/>
              <w:jc w:val="both"/>
              <w:rPr>
                <w:sz w:val="22"/>
                <w:szCs w:val="22"/>
                <w:lang w:val="en-US"/>
              </w:rPr>
            </w:pPr>
            <w:r w:rsidRPr="009B381E">
              <w:rPr>
                <w:rFonts w:cs="Articulate"/>
                <w:color w:val="000000"/>
                <w:kern w:val="24"/>
                <w:sz w:val="22"/>
                <w:szCs w:val="22"/>
                <w:lang w:val="en-US"/>
              </w:rPr>
              <w:t>Welcome to Module 6</w:t>
            </w:r>
            <w:r w:rsidR="00C55ACC" w:rsidRPr="009B381E">
              <w:rPr>
                <w:rFonts w:cs="Articulate"/>
                <w:color w:val="000000"/>
                <w:kern w:val="24"/>
                <w:sz w:val="22"/>
                <w:szCs w:val="22"/>
                <w:lang w:val="en-US"/>
              </w:rPr>
              <w:t xml:space="preserve">: </w:t>
            </w:r>
            <w:r w:rsidR="009B381E" w:rsidRPr="009B381E">
              <w:rPr>
                <w:rFonts w:cs="Articulate"/>
                <w:color w:val="000000"/>
                <w:kern w:val="24"/>
                <w:sz w:val="22"/>
                <w:szCs w:val="22"/>
                <w:lang w:val="en-US"/>
              </w:rPr>
              <w:t>Promot</w:t>
            </w:r>
            <w:r w:rsidR="00D4375F">
              <w:rPr>
                <w:rFonts w:cs="Articulate"/>
                <w:color w:val="000000"/>
                <w:kern w:val="24"/>
                <w:sz w:val="22"/>
                <w:szCs w:val="22"/>
                <w:lang w:val="en-US"/>
              </w:rPr>
              <w:t>ing</w:t>
            </w:r>
            <w:r w:rsidR="009B381E" w:rsidRPr="009B381E">
              <w:rPr>
                <w:rFonts w:cs="Articulate"/>
                <w:color w:val="000000"/>
                <w:kern w:val="24"/>
                <w:sz w:val="22"/>
                <w:szCs w:val="22"/>
                <w:lang w:val="en-US"/>
              </w:rPr>
              <w:t xml:space="preserve"> Gender Equality </w:t>
            </w:r>
            <w:r w:rsidR="00D4375F">
              <w:rPr>
                <w:rFonts w:cs="Articulate"/>
                <w:color w:val="000000"/>
                <w:kern w:val="24"/>
                <w:sz w:val="22"/>
                <w:szCs w:val="22"/>
                <w:lang w:val="en-US"/>
              </w:rPr>
              <w:t>t</w:t>
            </w:r>
            <w:r w:rsidR="009B381E" w:rsidRPr="009B381E">
              <w:rPr>
                <w:rFonts w:cs="Articulate"/>
                <w:color w:val="000000"/>
                <w:kern w:val="24"/>
                <w:sz w:val="22"/>
                <w:szCs w:val="22"/>
                <w:lang w:val="en-US"/>
              </w:rPr>
              <w:t>hroughout</w:t>
            </w:r>
            <w:r w:rsidR="009B381E" w:rsidRPr="00112207">
              <w:rPr>
                <w:rFonts w:cs="Articulate"/>
                <w:color w:val="000000"/>
                <w:kern w:val="24"/>
                <w:sz w:val="22"/>
                <w:szCs w:val="22"/>
                <w:lang w:val="en-US"/>
              </w:rPr>
              <w:t xml:space="preserve"> </w:t>
            </w:r>
            <w:r w:rsidR="00D4375F">
              <w:rPr>
                <w:rFonts w:cs="Articulate"/>
                <w:color w:val="000000"/>
                <w:kern w:val="24"/>
                <w:sz w:val="22"/>
                <w:szCs w:val="22"/>
                <w:lang w:val="en-US"/>
              </w:rPr>
              <w:t xml:space="preserve">the </w:t>
            </w:r>
            <w:r w:rsidR="009B381E" w:rsidRPr="00112207">
              <w:rPr>
                <w:rFonts w:cs="Articulate"/>
                <w:color w:val="000000"/>
                <w:kern w:val="24"/>
                <w:sz w:val="22"/>
                <w:szCs w:val="22"/>
                <w:lang w:val="en-US"/>
              </w:rPr>
              <w:t xml:space="preserve">UN System. </w:t>
            </w:r>
          </w:p>
          <w:p w:rsidR="009B381E" w:rsidRPr="004F0DB8" w:rsidRDefault="009B381E" w:rsidP="00EC3765">
            <w:pPr>
              <w:autoSpaceDE w:val="0"/>
              <w:autoSpaceDN w:val="0"/>
              <w:adjustRightInd w:val="0"/>
              <w:jc w:val="both"/>
              <w:rPr>
                <w:sz w:val="22"/>
                <w:szCs w:val="22"/>
                <w:lang w:val="en-US"/>
              </w:rPr>
            </w:pPr>
          </w:p>
          <w:p w:rsidR="00007F86" w:rsidRDefault="009B381E" w:rsidP="00EC3765">
            <w:pPr>
              <w:autoSpaceDE w:val="0"/>
              <w:autoSpaceDN w:val="0"/>
              <w:adjustRightInd w:val="0"/>
              <w:jc w:val="both"/>
              <w:rPr>
                <w:sz w:val="22"/>
                <w:szCs w:val="22"/>
                <w:lang w:val="en-US"/>
              </w:rPr>
            </w:pPr>
            <w:r w:rsidRPr="009B381E">
              <w:rPr>
                <w:sz w:val="22"/>
                <w:szCs w:val="22"/>
                <w:lang w:val="en-US"/>
              </w:rPr>
              <w:t xml:space="preserve">This module will inform you of </w:t>
            </w:r>
            <w:r w:rsidR="00007F86">
              <w:rPr>
                <w:sz w:val="22"/>
                <w:szCs w:val="22"/>
                <w:lang w:val="en-US"/>
              </w:rPr>
              <w:t xml:space="preserve">the three pillars of the work of the United Nations with regard to the promotion of </w:t>
            </w:r>
            <w:r w:rsidRPr="009B381E">
              <w:rPr>
                <w:sz w:val="22"/>
                <w:szCs w:val="22"/>
                <w:lang w:val="en-US"/>
              </w:rPr>
              <w:t>gender equalit</w:t>
            </w:r>
            <w:r w:rsidR="00007F86">
              <w:rPr>
                <w:sz w:val="22"/>
                <w:szCs w:val="22"/>
                <w:lang w:val="en-US"/>
              </w:rPr>
              <w:t>y</w:t>
            </w:r>
            <w:r w:rsidRPr="009B381E">
              <w:rPr>
                <w:sz w:val="22"/>
                <w:szCs w:val="22"/>
                <w:lang w:val="en-US"/>
              </w:rPr>
              <w:t xml:space="preserve">: </w:t>
            </w:r>
          </w:p>
          <w:p w:rsidR="00007F86" w:rsidRDefault="005266A7" w:rsidP="001A5BEF">
            <w:pPr>
              <w:pStyle w:val="ListParagraph"/>
              <w:numPr>
                <w:ilvl w:val="0"/>
                <w:numId w:val="7"/>
              </w:numPr>
              <w:autoSpaceDE w:val="0"/>
              <w:autoSpaceDN w:val="0"/>
              <w:adjustRightInd w:val="0"/>
              <w:jc w:val="both"/>
              <w:rPr>
                <w:sz w:val="22"/>
                <w:szCs w:val="22"/>
                <w:lang w:val="en-US"/>
              </w:rPr>
            </w:pPr>
            <w:r>
              <w:rPr>
                <w:sz w:val="22"/>
                <w:szCs w:val="22"/>
                <w:lang w:val="en-US"/>
              </w:rPr>
              <w:t>G</w:t>
            </w:r>
            <w:r w:rsidR="00F755E0" w:rsidRPr="001A5BEF">
              <w:rPr>
                <w:sz w:val="22"/>
                <w:szCs w:val="22"/>
                <w:lang w:val="en-US"/>
              </w:rPr>
              <w:t xml:space="preserve">ender </w:t>
            </w:r>
            <w:r w:rsidR="009B381E" w:rsidRPr="001A5BEF">
              <w:rPr>
                <w:sz w:val="22"/>
                <w:szCs w:val="22"/>
                <w:lang w:val="en-US"/>
              </w:rPr>
              <w:t xml:space="preserve">mainstreaming, </w:t>
            </w:r>
          </w:p>
          <w:p w:rsidR="00007F86" w:rsidRDefault="005266A7" w:rsidP="001A5BEF">
            <w:pPr>
              <w:pStyle w:val="ListParagraph"/>
              <w:numPr>
                <w:ilvl w:val="0"/>
                <w:numId w:val="7"/>
              </w:numPr>
              <w:autoSpaceDE w:val="0"/>
              <w:autoSpaceDN w:val="0"/>
              <w:adjustRightInd w:val="0"/>
              <w:jc w:val="both"/>
              <w:rPr>
                <w:sz w:val="22"/>
                <w:szCs w:val="22"/>
                <w:lang w:val="en-US"/>
              </w:rPr>
            </w:pPr>
            <w:r>
              <w:rPr>
                <w:sz w:val="22"/>
                <w:szCs w:val="22"/>
                <w:lang w:val="en-US"/>
              </w:rPr>
              <w:t>T</w:t>
            </w:r>
            <w:r w:rsidR="009B381E" w:rsidRPr="001A5BEF">
              <w:rPr>
                <w:sz w:val="22"/>
                <w:szCs w:val="22"/>
                <w:lang w:val="en-US"/>
              </w:rPr>
              <w:t>he equal representation of women and men, and</w:t>
            </w:r>
          </w:p>
          <w:p w:rsidR="006F0437" w:rsidRPr="001A5BEF" w:rsidRDefault="002811E6" w:rsidP="001A5BEF">
            <w:pPr>
              <w:pStyle w:val="ListParagraph"/>
              <w:numPr>
                <w:ilvl w:val="0"/>
                <w:numId w:val="7"/>
              </w:numPr>
              <w:autoSpaceDE w:val="0"/>
              <w:autoSpaceDN w:val="0"/>
              <w:adjustRightInd w:val="0"/>
              <w:jc w:val="both"/>
              <w:rPr>
                <w:sz w:val="22"/>
                <w:szCs w:val="22"/>
                <w:lang w:val="en-US"/>
              </w:rPr>
            </w:pPr>
            <w:r w:rsidRPr="001A5BEF">
              <w:rPr>
                <w:sz w:val="22"/>
                <w:szCs w:val="22"/>
                <w:lang w:val="en-US"/>
              </w:rPr>
              <w:t xml:space="preserve"> </w:t>
            </w:r>
            <w:r w:rsidR="005266A7">
              <w:rPr>
                <w:sz w:val="22"/>
                <w:szCs w:val="22"/>
                <w:lang w:val="en-US"/>
              </w:rPr>
              <w:t>P</w:t>
            </w:r>
            <w:r w:rsidRPr="001A5BEF">
              <w:rPr>
                <w:sz w:val="22"/>
                <w:szCs w:val="22"/>
                <w:lang w:val="en-US"/>
              </w:rPr>
              <w:t>romoting accountability</w:t>
            </w:r>
            <w:r w:rsidR="009B381E" w:rsidRPr="001A5BEF">
              <w:rPr>
                <w:sz w:val="22"/>
                <w:szCs w:val="22"/>
                <w:lang w:val="en-US"/>
              </w:rPr>
              <w:t xml:space="preserve"> </w:t>
            </w:r>
            <w:r w:rsidRPr="001A5BEF">
              <w:rPr>
                <w:sz w:val="22"/>
                <w:szCs w:val="22"/>
                <w:lang w:val="en-US"/>
              </w:rPr>
              <w:t xml:space="preserve">on both of these through </w:t>
            </w:r>
            <w:r w:rsidR="00880A0E" w:rsidRPr="001A5BEF">
              <w:rPr>
                <w:sz w:val="22"/>
                <w:szCs w:val="22"/>
                <w:lang w:val="en-US"/>
              </w:rPr>
              <w:t xml:space="preserve">the </w:t>
            </w:r>
            <w:r w:rsidR="00EC642A" w:rsidRPr="001A5BEF">
              <w:rPr>
                <w:sz w:val="22"/>
                <w:szCs w:val="22"/>
                <w:lang w:val="en-US"/>
              </w:rPr>
              <w:t>UN System</w:t>
            </w:r>
            <w:r w:rsidR="00D4375F" w:rsidRPr="001A5BEF">
              <w:rPr>
                <w:sz w:val="22"/>
                <w:szCs w:val="22"/>
                <w:lang w:val="en-US"/>
              </w:rPr>
              <w:t>-</w:t>
            </w:r>
            <w:r w:rsidR="00EC642A" w:rsidRPr="001A5BEF">
              <w:rPr>
                <w:sz w:val="22"/>
                <w:szCs w:val="22"/>
                <w:lang w:val="en-US"/>
              </w:rPr>
              <w:t>wide</w:t>
            </w:r>
            <w:r w:rsidR="00D4375F" w:rsidRPr="001A5BEF">
              <w:rPr>
                <w:sz w:val="22"/>
                <w:szCs w:val="22"/>
                <w:lang w:val="en-US"/>
              </w:rPr>
              <w:t xml:space="preserve"> A</w:t>
            </w:r>
            <w:r w:rsidR="00EC642A" w:rsidRPr="001A5BEF">
              <w:rPr>
                <w:sz w:val="22"/>
                <w:szCs w:val="22"/>
                <w:lang w:val="en-US"/>
              </w:rPr>
              <w:t xml:space="preserve">ction </w:t>
            </w:r>
            <w:r w:rsidR="00D4375F" w:rsidRPr="001A5BEF">
              <w:rPr>
                <w:sz w:val="22"/>
                <w:szCs w:val="22"/>
                <w:lang w:val="en-US"/>
              </w:rPr>
              <w:t>P</w:t>
            </w:r>
            <w:r w:rsidR="00EC642A" w:rsidRPr="001A5BEF">
              <w:rPr>
                <w:sz w:val="22"/>
                <w:szCs w:val="22"/>
                <w:lang w:val="en-US"/>
              </w:rPr>
              <w:t>lan</w:t>
            </w:r>
            <w:r w:rsidR="00870AAB" w:rsidRPr="001A5BEF">
              <w:rPr>
                <w:sz w:val="22"/>
                <w:szCs w:val="22"/>
                <w:lang w:val="en-US"/>
              </w:rPr>
              <w:t xml:space="preserve"> or UN SWAP</w:t>
            </w:r>
            <w:r w:rsidR="00EC642A" w:rsidRPr="001A5BEF">
              <w:rPr>
                <w:sz w:val="22"/>
                <w:szCs w:val="22"/>
                <w:lang w:val="en-US"/>
              </w:rPr>
              <w:t>.</w:t>
            </w:r>
          </w:p>
          <w:p w:rsidR="00007F86" w:rsidRDefault="00007F86" w:rsidP="00007F86">
            <w:pPr>
              <w:autoSpaceDE w:val="0"/>
              <w:autoSpaceDN w:val="0"/>
              <w:adjustRightInd w:val="0"/>
              <w:jc w:val="both"/>
              <w:rPr>
                <w:sz w:val="22"/>
                <w:szCs w:val="22"/>
                <w:lang w:val="en-US"/>
              </w:rPr>
            </w:pPr>
            <w:r>
              <w:rPr>
                <w:sz w:val="22"/>
                <w:szCs w:val="22"/>
                <w:lang w:val="en-US"/>
              </w:rPr>
              <w:t xml:space="preserve">This is an introductory course and will provide a brief overview.  More information for technical use and detail purposes is available </w:t>
            </w:r>
            <w:r w:rsidR="00013780">
              <w:rPr>
                <w:sz w:val="22"/>
                <w:szCs w:val="22"/>
                <w:lang w:val="en-US"/>
              </w:rPr>
              <w:t>under the R</w:t>
            </w:r>
            <w:r w:rsidR="00DC0D3E">
              <w:rPr>
                <w:sz w:val="22"/>
                <w:szCs w:val="22"/>
                <w:lang w:val="en-US"/>
              </w:rPr>
              <w:t>esources</w:t>
            </w:r>
            <w:r w:rsidR="00013780">
              <w:rPr>
                <w:sz w:val="22"/>
                <w:szCs w:val="22"/>
                <w:lang w:val="en-US"/>
              </w:rPr>
              <w:t xml:space="preserve"> tab</w:t>
            </w:r>
            <w:r>
              <w:rPr>
                <w:sz w:val="22"/>
                <w:szCs w:val="22"/>
                <w:lang w:val="en-US"/>
              </w:rPr>
              <w:t xml:space="preserve"> available in this course. Please feel free to use them liberally to enhance your understanding. </w:t>
            </w:r>
          </w:p>
          <w:p w:rsidR="004A2E0B" w:rsidRPr="00013780" w:rsidRDefault="004A2E0B" w:rsidP="00007F86">
            <w:pPr>
              <w:autoSpaceDE w:val="0"/>
              <w:autoSpaceDN w:val="0"/>
              <w:adjustRightInd w:val="0"/>
              <w:jc w:val="both"/>
              <w:rPr>
                <w:lang w:val="en-US"/>
              </w:rPr>
            </w:pPr>
          </w:p>
        </w:tc>
        <w:tc>
          <w:tcPr>
            <w:tcW w:w="6946" w:type="dxa"/>
          </w:tcPr>
          <w:p w:rsidR="00C55ACC" w:rsidRPr="004A2E0B" w:rsidRDefault="00C55ACC">
            <w:pPr>
              <w:rPr>
                <w:lang w:val="en-US"/>
              </w:rPr>
            </w:pPr>
          </w:p>
          <w:p w:rsidR="00C55ACC" w:rsidRDefault="00C55ACC">
            <w:pPr>
              <w:rPr>
                <w:lang w:val="en-US"/>
              </w:rPr>
            </w:pPr>
          </w:p>
          <w:p w:rsidR="00013780" w:rsidRPr="004A2E0B" w:rsidRDefault="00013780" w:rsidP="003A6B66">
            <w:pPr>
              <w:rPr>
                <w:lang w:val="en-US"/>
              </w:rPr>
            </w:pPr>
          </w:p>
        </w:tc>
      </w:tr>
      <w:tr w:rsidR="00C55ACC" w:rsidRPr="008C66C4" w:rsidTr="00BD59EA">
        <w:tc>
          <w:tcPr>
            <w:tcW w:w="6062" w:type="dxa"/>
          </w:tcPr>
          <w:p w:rsidR="00C55ACC" w:rsidRPr="004A2E0B" w:rsidRDefault="00C55ACC" w:rsidP="00C55ACC">
            <w:pPr>
              <w:autoSpaceDE w:val="0"/>
              <w:autoSpaceDN w:val="0"/>
              <w:adjustRightInd w:val="0"/>
              <w:jc w:val="both"/>
              <w:rPr>
                <w:rFonts w:cs="Articulate"/>
                <w:kern w:val="24"/>
                <w:sz w:val="22"/>
                <w:szCs w:val="22"/>
                <w:lang w:val="en-US"/>
              </w:rPr>
            </w:pPr>
            <w:r w:rsidRPr="004A2E0B">
              <w:rPr>
                <w:b/>
                <w:lang w:val="en-US"/>
              </w:rPr>
              <w:t xml:space="preserve">Learning </w:t>
            </w:r>
            <w:r w:rsidR="002339A6">
              <w:rPr>
                <w:b/>
                <w:lang w:val="en-US"/>
              </w:rPr>
              <w:t>O</w:t>
            </w:r>
            <w:r w:rsidRPr="004A2E0B">
              <w:rPr>
                <w:b/>
                <w:lang w:val="en-US"/>
              </w:rPr>
              <w:t>bjectives</w:t>
            </w:r>
          </w:p>
          <w:p w:rsidR="00C55ACC" w:rsidRPr="004A2E0B" w:rsidRDefault="00C55ACC" w:rsidP="00C55ACC">
            <w:pPr>
              <w:autoSpaceDE w:val="0"/>
              <w:autoSpaceDN w:val="0"/>
              <w:adjustRightInd w:val="0"/>
              <w:jc w:val="both"/>
              <w:rPr>
                <w:lang w:val="en-US"/>
              </w:rPr>
            </w:pPr>
          </w:p>
          <w:p w:rsidR="00F40AE7" w:rsidRDefault="00C55ACC" w:rsidP="004D0078">
            <w:pPr>
              <w:autoSpaceDE w:val="0"/>
              <w:autoSpaceDN w:val="0"/>
              <w:adjustRightInd w:val="0"/>
              <w:jc w:val="both"/>
              <w:rPr>
                <w:sz w:val="22"/>
                <w:szCs w:val="22"/>
                <w:lang w:val="en-US"/>
              </w:rPr>
            </w:pPr>
            <w:r w:rsidRPr="004A2E0B">
              <w:rPr>
                <w:sz w:val="22"/>
                <w:szCs w:val="22"/>
                <w:lang w:val="en-US"/>
              </w:rPr>
              <w:t>After completing this module you will:</w:t>
            </w:r>
          </w:p>
          <w:p w:rsidR="004D0078" w:rsidRDefault="004D0078" w:rsidP="004D0078">
            <w:pPr>
              <w:autoSpaceDE w:val="0"/>
              <w:autoSpaceDN w:val="0"/>
              <w:adjustRightInd w:val="0"/>
              <w:jc w:val="both"/>
              <w:rPr>
                <w:sz w:val="22"/>
                <w:szCs w:val="22"/>
                <w:lang w:val="en-US"/>
              </w:rPr>
            </w:pPr>
          </w:p>
          <w:p w:rsidR="00B86706" w:rsidRPr="00B86706" w:rsidRDefault="00CD0FC8" w:rsidP="008973FC">
            <w:pPr>
              <w:pStyle w:val="ListParagraph"/>
              <w:numPr>
                <w:ilvl w:val="0"/>
                <w:numId w:val="1"/>
              </w:numPr>
              <w:autoSpaceDE w:val="0"/>
              <w:autoSpaceDN w:val="0"/>
              <w:adjustRightInd w:val="0"/>
              <w:jc w:val="both"/>
              <w:rPr>
                <w:sz w:val="22"/>
                <w:szCs w:val="22"/>
                <w:lang w:val="en-US"/>
              </w:rPr>
            </w:pPr>
            <w:r w:rsidRPr="00CD0FC8">
              <w:rPr>
                <w:sz w:val="22"/>
                <w:szCs w:val="22"/>
                <w:lang w:val="en-US"/>
              </w:rPr>
              <w:t>Recognize gender mainstreaming</w:t>
            </w:r>
            <w:r w:rsidR="0041350B">
              <w:rPr>
                <w:sz w:val="22"/>
                <w:szCs w:val="22"/>
                <w:lang w:val="en-US"/>
              </w:rPr>
              <w:t xml:space="preserve"> in examples</w:t>
            </w:r>
            <w:r w:rsidRPr="00CD0FC8">
              <w:rPr>
                <w:sz w:val="22"/>
                <w:szCs w:val="22"/>
                <w:lang w:val="en-US"/>
              </w:rPr>
              <w:t>.</w:t>
            </w:r>
          </w:p>
          <w:p w:rsidR="00B86706" w:rsidRPr="00B86706" w:rsidRDefault="00CD0FC8" w:rsidP="008973FC">
            <w:pPr>
              <w:pStyle w:val="ListParagraph"/>
              <w:numPr>
                <w:ilvl w:val="0"/>
                <w:numId w:val="1"/>
              </w:numPr>
              <w:autoSpaceDE w:val="0"/>
              <w:autoSpaceDN w:val="0"/>
              <w:adjustRightInd w:val="0"/>
              <w:jc w:val="both"/>
              <w:rPr>
                <w:sz w:val="22"/>
                <w:szCs w:val="22"/>
                <w:lang w:val="en-US"/>
              </w:rPr>
            </w:pPr>
            <w:r w:rsidRPr="00CD0FC8">
              <w:rPr>
                <w:sz w:val="22"/>
                <w:szCs w:val="22"/>
                <w:lang w:val="en-US"/>
              </w:rPr>
              <w:t>Make the link between gender mainstreaming and equal representation of women and men.</w:t>
            </w:r>
          </w:p>
          <w:p w:rsidR="00B86706" w:rsidRPr="00B86706" w:rsidRDefault="00CD0FC8" w:rsidP="008973FC">
            <w:pPr>
              <w:pStyle w:val="ListParagraph"/>
              <w:numPr>
                <w:ilvl w:val="0"/>
                <w:numId w:val="1"/>
              </w:numPr>
              <w:autoSpaceDE w:val="0"/>
              <w:autoSpaceDN w:val="0"/>
              <w:adjustRightInd w:val="0"/>
              <w:jc w:val="both"/>
              <w:rPr>
                <w:sz w:val="22"/>
                <w:szCs w:val="22"/>
                <w:lang w:val="en-US"/>
              </w:rPr>
            </w:pPr>
            <w:r w:rsidRPr="00CD0FC8">
              <w:rPr>
                <w:sz w:val="22"/>
                <w:szCs w:val="22"/>
                <w:lang w:val="en-US"/>
              </w:rPr>
              <w:t>Know where you can find out your agency’s gender-related policies, strategy or action plan.</w:t>
            </w:r>
          </w:p>
          <w:p w:rsidR="00B86706" w:rsidRPr="00B86706" w:rsidRDefault="00CD0FC8" w:rsidP="008973FC">
            <w:pPr>
              <w:pStyle w:val="ListParagraph"/>
              <w:numPr>
                <w:ilvl w:val="0"/>
                <w:numId w:val="1"/>
              </w:numPr>
              <w:autoSpaceDE w:val="0"/>
              <w:autoSpaceDN w:val="0"/>
              <w:adjustRightInd w:val="0"/>
              <w:jc w:val="both"/>
              <w:rPr>
                <w:sz w:val="22"/>
                <w:szCs w:val="22"/>
                <w:lang w:val="en-US"/>
              </w:rPr>
            </w:pPr>
            <w:r w:rsidRPr="00CD0FC8">
              <w:rPr>
                <w:sz w:val="22"/>
                <w:szCs w:val="22"/>
                <w:lang w:val="en-US"/>
              </w:rPr>
              <w:lastRenderedPageBreak/>
              <w:t xml:space="preserve">Name the key tool for system-wide accountability of gender equality and women’s empowerment. </w:t>
            </w:r>
          </w:p>
          <w:p w:rsidR="00366E95" w:rsidRPr="002E3FF6" w:rsidRDefault="00366E95" w:rsidP="002E3FF6">
            <w:pPr>
              <w:autoSpaceDE w:val="0"/>
              <w:autoSpaceDN w:val="0"/>
              <w:adjustRightInd w:val="0"/>
              <w:jc w:val="both"/>
              <w:rPr>
                <w:sz w:val="22"/>
                <w:szCs w:val="22"/>
                <w:lang w:val="en-US"/>
              </w:rPr>
            </w:pPr>
          </w:p>
        </w:tc>
        <w:tc>
          <w:tcPr>
            <w:tcW w:w="6946" w:type="dxa"/>
          </w:tcPr>
          <w:p w:rsidR="00C55ACC" w:rsidRPr="004A2E0B" w:rsidRDefault="00C55ACC">
            <w:pPr>
              <w:rPr>
                <w:lang w:val="en-US"/>
              </w:rPr>
            </w:pPr>
          </w:p>
        </w:tc>
      </w:tr>
      <w:tr w:rsidR="00C55ACC" w:rsidRPr="008C66C4" w:rsidTr="00BD59EA">
        <w:trPr>
          <w:trHeight w:val="170"/>
        </w:trPr>
        <w:tc>
          <w:tcPr>
            <w:tcW w:w="6062" w:type="dxa"/>
          </w:tcPr>
          <w:p w:rsidR="00491AF8" w:rsidRPr="00491AF8" w:rsidRDefault="00491AF8" w:rsidP="008973FC">
            <w:pPr>
              <w:pStyle w:val="ListParagraph"/>
              <w:numPr>
                <w:ilvl w:val="0"/>
                <w:numId w:val="2"/>
              </w:numPr>
              <w:rPr>
                <w:b/>
                <w:sz w:val="22"/>
                <w:szCs w:val="22"/>
                <w:lang w:val="en-US"/>
              </w:rPr>
            </w:pPr>
            <w:r w:rsidRPr="00491AF8">
              <w:rPr>
                <w:b/>
                <w:sz w:val="22"/>
                <w:szCs w:val="22"/>
                <w:lang w:val="en-US"/>
              </w:rPr>
              <w:lastRenderedPageBreak/>
              <w:t xml:space="preserve">MAINSTREAMING: </w:t>
            </w:r>
            <w:r w:rsidR="002339A6">
              <w:rPr>
                <w:b/>
                <w:sz w:val="22"/>
                <w:szCs w:val="22"/>
                <w:lang w:val="en-US"/>
              </w:rPr>
              <w:t xml:space="preserve">A </w:t>
            </w:r>
            <w:r w:rsidRPr="00491AF8">
              <w:rPr>
                <w:b/>
                <w:sz w:val="22"/>
                <w:szCs w:val="22"/>
                <w:lang w:val="en-US"/>
              </w:rPr>
              <w:t>STRATEGY FOR PROMOTING GENDER EQUALITY</w:t>
            </w:r>
          </w:p>
          <w:p w:rsidR="00491AF8" w:rsidRDefault="00491AF8" w:rsidP="00491AF8">
            <w:pPr>
              <w:rPr>
                <w:b/>
                <w:lang w:val="en-US"/>
              </w:rPr>
            </w:pPr>
          </w:p>
          <w:p w:rsidR="00491AF8" w:rsidRDefault="00491AF8" w:rsidP="00491AF8">
            <w:pPr>
              <w:rPr>
                <w:b/>
                <w:lang w:val="en-US"/>
              </w:rPr>
            </w:pPr>
          </w:p>
          <w:p w:rsidR="00491AF8" w:rsidRPr="009A3631" w:rsidRDefault="00491AF8" w:rsidP="00491AF8">
            <w:pPr>
              <w:widowControl w:val="0"/>
              <w:autoSpaceDE w:val="0"/>
              <w:autoSpaceDN w:val="0"/>
              <w:adjustRightInd w:val="0"/>
              <w:spacing w:after="240"/>
              <w:rPr>
                <w:rFonts w:cs="Times"/>
                <w:sz w:val="22"/>
                <w:szCs w:val="22"/>
                <w:lang w:val="en-US"/>
              </w:rPr>
            </w:pPr>
            <w:r w:rsidRPr="000563CE">
              <w:rPr>
                <w:rFonts w:cs="Arial"/>
                <w:b/>
                <w:bCs/>
                <w:sz w:val="22"/>
                <w:szCs w:val="22"/>
                <w:lang w:val="en-US"/>
              </w:rPr>
              <w:t>Mainstreaming</w:t>
            </w:r>
            <w:r w:rsidRPr="000563CE">
              <w:rPr>
                <w:rFonts w:cs="Arial"/>
                <w:color w:val="1A1A1A"/>
                <w:sz w:val="22"/>
                <w:szCs w:val="22"/>
                <w:lang w:val="en-US"/>
              </w:rPr>
              <w:t xml:space="preserve"> is not an end in itself but a</w:t>
            </w:r>
            <w:r w:rsidR="00965AF6">
              <w:rPr>
                <w:rFonts w:cs="Arial"/>
                <w:color w:val="1A1A1A"/>
                <w:sz w:val="22"/>
                <w:szCs w:val="22"/>
                <w:lang w:val="en-US"/>
              </w:rPr>
              <w:t xml:space="preserve"> </w:t>
            </w:r>
            <w:r w:rsidRPr="000563CE">
              <w:rPr>
                <w:rFonts w:cs="Arial"/>
                <w:b/>
                <w:bCs/>
                <w:sz w:val="22"/>
                <w:szCs w:val="22"/>
                <w:lang w:val="en-US"/>
              </w:rPr>
              <w:t>strateg</w:t>
            </w:r>
            <w:r w:rsidR="00965AF6">
              <w:rPr>
                <w:rFonts w:cs="Arial"/>
                <w:b/>
                <w:bCs/>
                <w:sz w:val="22"/>
                <w:szCs w:val="22"/>
                <w:lang w:val="en-US"/>
              </w:rPr>
              <w:t>y</w:t>
            </w:r>
            <w:r w:rsidRPr="000563CE">
              <w:rPr>
                <w:rFonts w:cs="Arial"/>
                <w:color w:val="1A1A1A"/>
                <w:sz w:val="22"/>
                <w:szCs w:val="22"/>
                <w:lang w:val="en-US"/>
              </w:rPr>
              <w:t>, an approach, a means to achiev</w:t>
            </w:r>
            <w:r w:rsidR="00D4375F">
              <w:rPr>
                <w:rFonts w:cs="Arial"/>
                <w:color w:val="1A1A1A"/>
                <w:sz w:val="22"/>
                <w:szCs w:val="22"/>
                <w:lang w:val="en-US"/>
              </w:rPr>
              <w:t>ing</w:t>
            </w:r>
            <w:r w:rsidRPr="000563CE">
              <w:rPr>
                <w:rFonts w:cs="Arial"/>
                <w:color w:val="1A1A1A"/>
                <w:sz w:val="22"/>
                <w:szCs w:val="22"/>
                <w:lang w:val="en-US"/>
              </w:rPr>
              <w:t xml:space="preserve"> the goal of </w:t>
            </w:r>
            <w:r w:rsidRPr="000563CE">
              <w:rPr>
                <w:rFonts w:cs="Arial"/>
                <w:b/>
                <w:bCs/>
                <w:sz w:val="22"/>
                <w:szCs w:val="22"/>
                <w:lang w:val="en-US"/>
              </w:rPr>
              <w:t>gender</w:t>
            </w:r>
            <w:r w:rsidRPr="000563CE">
              <w:rPr>
                <w:rFonts w:cs="Arial"/>
                <w:color w:val="1A1A1A"/>
                <w:sz w:val="22"/>
                <w:szCs w:val="22"/>
                <w:lang w:val="en-US"/>
              </w:rPr>
              <w:t xml:space="preserve"> equality.</w:t>
            </w:r>
            <w:r w:rsidR="002339A6">
              <w:rPr>
                <w:rFonts w:cs="Arial"/>
                <w:color w:val="1A1A1A"/>
                <w:sz w:val="22"/>
                <w:szCs w:val="22"/>
                <w:lang w:val="en-US"/>
              </w:rPr>
              <w:t xml:space="preserve"> </w:t>
            </w:r>
            <w:r w:rsidRPr="009A3631">
              <w:rPr>
                <w:rFonts w:cs="Times"/>
                <w:sz w:val="22"/>
                <w:szCs w:val="22"/>
                <w:lang w:val="en-US"/>
              </w:rPr>
              <w:t xml:space="preserve">The ECOSOC Agreed Conclusions 1997/2 provided a </w:t>
            </w:r>
            <w:del w:id="1" w:author="Terada Saori" w:date="2013-04-09T16:49:00Z">
              <w:r w:rsidRPr="009A3631" w:rsidDel="0014747C">
                <w:rPr>
                  <w:rFonts w:cs="Times"/>
                  <w:sz w:val="22"/>
                  <w:szCs w:val="22"/>
                  <w:lang w:val="en-US"/>
                </w:rPr>
                <w:delText xml:space="preserve">clear </w:delText>
              </w:r>
            </w:del>
            <w:r w:rsidRPr="009A3631">
              <w:rPr>
                <w:rFonts w:cs="Times"/>
                <w:sz w:val="22"/>
                <w:szCs w:val="22"/>
                <w:lang w:val="en-US"/>
              </w:rPr>
              <w:t xml:space="preserve">definition of the </w:t>
            </w:r>
            <w:r>
              <w:rPr>
                <w:rFonts w:cs="Times"/>
                <w:sz w:val="22"/>
                <w:szCs w:val="22"/>
                <w:lang w:val="en-US"/>
              </w:rPr>
              <w:t xml:space="preserve">gender </w:t>
            </w:r>
            <w:r w:rsidRPr="009A3631">
              <w:rPr>
                <w:rFonts w:cs="Times"/>
                <w:sz w:val="22"/>
                <w:szCs w:val="22"/>
                <w:lang w:val="en-US"/>
              </w:rPr>
              <w:t>mainstreaming strategy as:</w:t>
            </w:r>
          </w:p>
          <w:p w:rsidR="00BA1D65" w:rsidRDefault="00491AF8" w:rsidP="00BA1528">
            <w:pPr>
              <w:widowControl w:val="0"/>
              <w:autoSpaceDE w:val="0"/>
              <w:autoSpaceDN w:val="0"/>
              <w:adjustRightInd w:val="0"/>
              <w:spacing w:after="240"/>
              <w:rPr>
                <w:rFonts w:cs="Times"/>
                <w:sz w:val="22"/>
                <w:szCs w:val="22"/>
                <w:lang w:val="en-US"/>
              </w:rPr>
            </w:pPr>
            <w:r w:rsidRPr="009A3631">
              <w:rPr>
                <w:rFonts w:cs="Times"/>
                <w:i/>
                <w:sz w:val="22"/>
                <w:szCs w:val="22"/>
                <w:lang w:val="en-US"/>
              </w:rPr>
              <w:t xml:space="preserve">“...the process of assessing the implications for women and men of any planned action, including legislation, policies or </w:t>
            </w:r>
            <w:r w:rsidR="008540F1">
              <w:rPr>
                <w:rFonts w:cs="Times"/>
                <w:i/>
                <w:sz w:val="22"/>
                <w:szCs w:val="22"/>
                <w:lang w:val="en-US"/>
              </w:rPr>
              <w:t>program</w:t>
            </w:r>
            <w:r w:rsidRPr="009A3631">
              <w:rPr>
                <w:rFonts w:cs="Times"/>
                <w:i/>
                <w:sz w:val="22"/>
                <w:szCs w:val="22"/>
                <w:lang w:val="en-US"/>
              </w:rPr>
              <w:t xml:space="preserve">s, in all areas and at all levels. It is a strategy for making women’s as well as men’s concerns and experiences an integral dimension of the design, implementation, monitoring and evaluation of policies and </w:t>
            </w:r>
            <w:r w:rsidR="008540F1">
              <w:rPr>
                <w:rFonts w:cs="Times"/>
                <w:i/>
                <w:sz w:val="22"/>
                <w:szCs w:val="22"/>
                <w:lang w:val="en-US"/>
              </w:rPr>
              <w:t>program</w:t>
            </w:r>
            <w:r w:rsidRPr="009A3631">
              <w:rPr>
                <w:rFonts w:cs="Times"/>
                <w:i/>
                <w:sz w:val="22"/>
                <w:szCs w:val="22"/>
                <w:lang w:val="en-US"/>
              </w:rPr>
              <w:t>s in all political, economic and societal spheres so that women and men benefit equally and inequality is not perpetuated. The ultimate goal is to achieve gender equality</w:t>
            </w:r>
            <w:r w:rsidR="00CD0FC8" w:rsidRPr="00CD0FC8">
              <w:rPr>
                <w:i/>
                <w:iCs/>
                <w:sz w:val="22"/>
                <w:szCs w:val="22"/>
                <w:lang w:val="en-US"/>
              </w:rPr>
              <w:t xml:space="preserve">…Gender mainstreaming does not replace the need for targeted, women-specific policies and </w:t>
            </w:r>
            <w:proofErr w:type="spellStart"/>
            <w:r w:rsidR="00CD0FC8" w:rsidRPr="00CD0FC8">
              <w:rPr>
                <w:i/>
                <w:iCs/>
                <w:sz w:val="22"/>
                <w:szCs w:val="22"/>
                <w:lang w:val="en-US"/>
              </w:rPr>
              <w:t>programmes</w:t>
            </w:r>
            <w:proofErr w:type="spellEnd"/>
            <w:r w:rsidR="00CD0FC8" w:rsidRPr="00CD0FC8">
              <w:rPr>
                <w:i/>
                <w:iCs/>
                <w:sz w:val="22"/>
                <w:szCs w:val="22"/>
                <w:lang w:val="en-US"/>
              </w:rPr>
              <w:t xml:space="preserve"> or positive legislation, nor does it substitute for gender units or focal points.</w:t>
            </w:r>
            <w:r w:rsidRPr="009A3631">
              <w:rPr>
                <w:rFonts w:cs="Times"/>
                <w:i/>
                <w:sz w:val="22"/>
                <w:szCs w:val="22"/>
                <w:lang w:val="en-US"/>
              </w:rPr>
              <w:t>”</w:t>
            </w:r>
          </w:p>
        </w:tc>
        <w:tc>
          <w:tcPr>
            <w:tcW w:w="6946" w:type="dxa"/>
          </w:tcPr>
          <w:p w:rsidR="0040601C" w:rsidRPr="004A2E0B" w:rsidRDefault="0040601C" w:rsidP="001B7409">
            <w:pPr>
              <w:widowControl w:val="0"/>
              <w:tabs>
                <w:tab w:val="left" w:pos="220"/>
                <w:tab w:val="left" w:pos="720"/>
              </w:tabs>
              <w:autoSpaceDE w:val="0"/>
              <w:autoSpaceDN w:val="0"/>
              <w:adjustRightInd w:val="0"/>
              <w:spacing w:after="240"/>
              <w:rPr>
                <w:rFonts w:cs="Times"/>
                <w:sz w:val="22"/>
                <w:szCs w:val="22"/>
                <w:lang w:val="en-US"/>
              </w:rPr>
            </w:pPr>
          </w:p>
          <w:p w:rsidR="00491AF8" w:rsidRPr="00491AF8" w:rsidRDefault="002339A6" w:rsidP="00491AF8">
            <w:pPr>
              <w:widowControl w:val="0"/>
              <w:autoSpaceDE w:val="0"/>
              <w:autoSpaceDN w:val="0"/>
              <w:adjustRightInd w:val="0"/>
              <w:spacing w:after="240"/>
              <w:rPr>
                <w:rFonts w:cs="Times"/>
                <w:b/>
                <w:sz w:val="22"/>
                <w:szCs w:val="22"/>
                <w:lang w:val="en-US"/>
              </w:rPr>
            </w:pPr>
            <w:r>
              <w:rPr>
                <w:rFonts w:cs="Times"/>
                <w:b/>
                <w:sz w:val="22"/>
                <w:szCs w:val="22"/>
                <w:lang w:val="en-US"/>
              </w:rPr>
              <w:t>The g</w:t>
            </w:r>
            <w:r w:rsidR="00491AF8" w:rsidRPr="00491AF8">
              <w:rPr>
                <w:rFonts w:cs="Times"/>
                <w:b/>
                <w:sz w:val="22"/>
                <w:szCs w:val="22"/>
                <w:lang w:val="en-US"/>
              </w:rPr>
              <w:t xml:space="preserve">ender mainstreaming </w:t>
            </w:r>
            <w:r w:rsidR="00B11422">
              <w:rPr>
                <w:rFonts w:cs="Times"/>
                <w:b/>
                <w:sz w:val="22"/>
                <w:szCs w:val="22"/>
                <w:lang w:val="en-US"/>
              </w:rPr>
              <w:t xml:space="preserve">process </w:t>
            </w:r>
            <w:r>
              <w:rPr>
                <w:rFonts w:cs="Times"/>
                <w:b/>
                <w:sz w:val="22"/>
                <w:szCs w:val="22"/>
                <w:lang w:val="en-US"/>
              </w:rPr>
              <w:t>involves</w:t>
            </w:r>
            <w:r w:rsidR="00491AF8" w:rsidRPr="00491AF8">
              <w:rPr>
                <w:rFonts w:cs="Times"/>
                <w:b/>
                <w:sz w:val="22"/>
                <w:szCs w:val="22"/>
                <w:lang w:val="en-US"/>
              </w:rPr>
              <w:t>:</w:t>
            </w:r>
          </w:p>
          <w:p w:rsidR="00491AF8" w:rsidRDefault="00491AF8" w:rsidP="008973FC">
            <w:pPr>
              <w:pStyle w:val="ListParagraph"/>
              <w:widowControl w:val="0"/>
              <w:numPr>
                <w:ilvl w:val="0"/>
                <w:numId w:val="3"/>
              </w:numPr>
              <w:autoSpaceDE w:val="0"/>
              <w:autoSpaceDN w:val="0"/>
              <w:adjustRightInd w:val="0"/>
              <w:rPr>
                <w:rFonts w:cs="Times"/>
                <w:sz w:val="22"/>
                <w:szCs w:val="22"/>
                <w:lang w:val="en-US"/>
              </w:rPr>
            </w:pPr>
            <w:r w:rsidRPr="00491AF8">
              <w:rPr>
                <w:rFonts w:cs="Times"/>
                <w:sz w:val="22"/>
                <w:szCs w:val="22"/>
                <w:lang w:val="en-US"/>
              </w:rPr>
              <w:t>Assessing the implications for women and men of any planned action in all areas and at all levels.</w:t>
            </w:r>
          </w:p>
          <w:p w:rsidR="00491AF8" w:rsidRPr="00491AF8" w:rsidRDefault="00491AF8" w:rsidP="00491AF8">
            <w:pPr>
              <w:widowControl w:val="0"/>
              <w:autoSpaceDE w:val="0"/>
              <w:autoSpaceDN w:val="0"/>
              <w:adjustRightInd w:val="0"/>
              <w:contextualSpacing/>
              <w:rPr>
                <w:rFonts w:cs="Times"/>
                <w:sz w:val="22"/>
                <w:szCs w:val="22"/>
                <w:lang w:val="en-US"/>
              </w:rPr>
            </w:pPr>
          </w:p>
          <w:p w:rsidR="00491AF8" w:rsidRDefault="00491AF8" w:rsidP="008973FC">
            <w:pPr>
              <w:pStyle w:val="ListParagraph"/>
              <w:widowControl w:val="0"/>
              <w:numPr>
                <w:ilvl w:val="0"/>
                <w:numId w:val="3"/>
              </w:numPr>
              <w:autoSpaceDE w:val="0"/>
              <w:autoSpaceDN w:val="0"/>
              <w:adjustRightInd w:val="0"/>
              <w:rPr>
                <w:rFonts w:cs="Times"/>
                <w:sz w:val="22"/>
                <w:szCs w:val="22"/>
                <w:lang w:val="en-US"/>
              </w:rPr>
            </w:pPr>
            <w:r w:rsidRPr="00491AF8">
              <w:rPr>
                <w:rFonts w:cs="Times"/>
                <w:sz w:val="22"/>
                <w:szCs w:val="22"/>
                <w:lang w:val="en-US"/>
              </w:rPr>
              <w:t>Including women</w:t>
            </w:r>
            <w:r w:rsidR="002339A6">
              <w:rPr>
                <w:rFonts w:cs="Times"/>
                <w:sz w:val="22"/>
                <w:szCs w:val="22"/>
                <w:lang w:val="en-US"/>
              </w:rPr>
              <w:t>’</w:t>
            </w:r>
            <w:r w:rsidRPr="00491AF8">
              <w:rPr>
                <w:rFonts w:cs="Times"/>
                <w:sz w:val="22"/>
                <w:szCs w:val="22"/>
                <w:lang w:val="en-US"/>
              </w:rPr>
              <w:t>s and men</w:t>
            </w:r>
            <w:r w:rsidR="002339A6">
              <w:rPr>
                <w:rFonts w:cs="Times"/>
                <w:sz w:val="22"/>
                <w:szCs w:val="22"/>
                <w:lang w:val="en-US"/>
              </w:rPr>
              <w:t>’</w:t>
            </w:r>
            <w:r w:rsidRPr="00491AF8">
              <w:rPr>
                <w:rFonts w:cs="Times"/>
                <w:sz w:val="22"/>
                <w:szCs w:val="22"/>
                <w:lang w:val="en-US"/>
              </w:rPr>
              <w:t xml:space="preserve">s concerns and experiences as an integral dimension of the design, implementation, monitoring and evaluation of policies and </w:t>
            </w:r>
            <w:r w:rsidR="008540F1">
              <w:rPr>
                <w:rFonts w:cs="Times"/>
                <w:sz w:val="22"/>
                <w:szCs w:val="22"/>
                <w:lang w:val="en-US"/>
              </w:rPr>
              <w:t>program</w:t>
            </w:r>
            <w:r w:rsidRPr="00491AF8">
              <w:rPr>
                <w:rFonts w:cs="Times"/>
                <w:sz w:val="22"/>
                <w:szCs w:val="22"/>
                <w:lang w:val="en-US"/>
              </w:rPr>
              <w:t>s in economic and societal spheres.</w:t>
            </w:r>
          </w:p>
          <w:p w:rsidR="00491AF8" w:rsidRPr="00491AF8" w:rsidRDefault="00491AF8" w:rsidP="00491AF8">
            <w:pPr>
              <w:widowControl w:val="0"/>
              <w:autoSpaceDE w:val="0"/>
              <w:autoSpaceDN w:val="0"/>
              <w:adjustRightInd w:val="0"/>
              <w:contextualSpacing/>
              <w:rPr>
                <w:rFonts w:cs="Times"/>
                <w:sz w:val="22"/>
                <w:szCs w:val="22"/>
                <w:lang w:val="en-US"/>
              </w:rPr>
            </w:pPr>
          </w:p>
          <w:p w:rsidR="00491AF8" w:rsidRPr="00491AF8" w:rsidRDefault="00491AF8" w:rsidP="008973FC">
            <w:pPr>
              <w:pStyle w:val="ListParagraph"/>
              <w:widowControl w:val="0"/>
              <w:numPr>
                <w:ilvl w:val="0"/>
                <w:numId w:val="3"/>
              </w:numPr>
              <w:autoSpaceDE w:val="0"/>
              <w:autoSpaceDN w:val="0"/>
              <w:adjustRightInd w:val="0"/>
              <w:rPr>
                <w:rFonts w:cs="Times"/>
                <w:sz w:val="22"/>
                <w:szCs w:val="22"/>
                <w:lang w:val="en-US"/>
              </w:rPr>
            </w:pPr>
            <w:r w:rsidRPr="00491AF8">
              <w:rPr>
                <w:rFonts w:cs="Times"/>
                <w:sz w:val="22"/>
                <w:szCs w:val="22"/>
                <w:lang w:val="en-US"/>
              </w:rPr>
              <w:t>Ensuring that women and men benefit equally and inequality is not perpetuated.</w:t>
            </w:r>
          </w:p>
          <w:p w:rsidR="004A2E0B" w:rsidRDefault="004A2E0B" w:rsidP="00491AF8">
            <w:pPr>
              <w:widowControl w:val="0"/>
              <w:tabs>
                <w:tab w:val="left" w:pos="220"/>
                <w:tab w:val="left" w:pos="720"/>
              </w:tabs>
              <w:autoSpaceDE w:val="0"/>
              <w:autoSpaceDN w:val="0"/>
              <w:adjustRightInd w:val="0"/>
              <w:ind w:left="360"/>
              <w:contextualSpacing/>
              <w:rPr>
                <w:rFonts w:cs="Times"/>
                <w:sz w:val="22"/>
                <w:szCs w:val="22"/>
                <w:lang w:val="en-US"/>
              </w:rPr>
            </w:pPr>
          </w:p>
          <w:p w:rsidR="00EA3CF4" w:rsidRPr="00EA3CF4" w:rsidRDefault="00EA3CF4" w:rsidP="00EA3CF4">
            <w:pPr>
              <w:widowControl w:val="0"/>
              <w:autoSpaceDE w:val="0"/>
              <w:autoSpaceDN w:val="0"/>
              <w:adjustRightInd w:val="0"/>
              <w:rPr>
                <w:rFonts w:ascii="Arial" w:hAnsi="Arial" w:cs="Arial"/>
                <w:b/>
                <w:bCs/>
                <w:color w:val="1F4590"/>
                <w:lang w:val="en-US"/>
              </w:rPr>
            </w:pPr>
          </w:p>
        </w:tc>
      </w:tr>
      <w:tr w:rsidR="00491AF8" w:rsidRPr="008C66C4" w:rsidTr="00BD59EA">
        <w:trPr>
          <w:trHeight w:val="170"/>
        </w:trPr>
        <w:tc>
          <w:tcPr>
            <w:tcW w:w="6062" w:type="dxa"/>
          </w:tcPr>
          <w:p w:rsidR="00491AF8" w:rsidRDefault="00491AF8" w:rsidP="008973FC">
            <w:pPr>
              <w:pStyle w:val="ListParagraph"/>
              <w:widowControl w:val="0"/>
              <w:numPr>
                <w:ilvl w:val="0"/>
                <w:numId w:val="2"/>
              </w:numPr>
              <w:autoSpaceDE w:val="0"/>
              <w:autoSpaceDN w:val="0"/>
              <w:adjustRightInd w:val="0"/>
              <w:spacing w:after="240"/>
              <w:rPr>
                <w:rFonts w:cs="Times"/>
                <w:b/>
                <w:sz w:val="22"/>
                <w:szCs w:val="22"/>
                <w:lang w:val="en-US"/>
              </w:rPr>
            </w:pPr>
            <w:r w:rsidRPr="00182A0B">
              <w:rPr>
                <w:rFonts w:cs="Times"/>
                <w:b/>
                <w:sz w:val="22"/>
                <w:szCs w:val="22"/>
                <w:lang w:val="en-US"/>
              </w:rPr>
              <w:t xml:space="preserve">WHERE DOES THE GENDER MAINSTREAMING STRATEGY COME </w:t>
            </w:r>
            <w:proofErr w:type="gramStart"/>
            <w:r w:rsidRPr="00182A0B">
              <w:rPr>
                <w:rFonts w:cs="Times"/>
                <w:b/>
                <w:sz w:val="22"/>
                <w:szCs w:val="22"/>
                <w:lang w:val="en-US"/>
              </w:rPr>
              <w:t>FROM</w:t>
            </w:r>
            <w:r w:rsidR="00965AF6">
              <w:rPr>
                <w:rFonts w:cs="Times"/>
                <w:b/>
                <w:sz w:val="22"/>
                <w:szCs w:val="22"/>
                <w:lang w:val="en-US"/>
              </w:rPr>
              <w:t xml:space="preserve"> </w:t>
            </w:r>
            <w:r w:rsidRPr="00182A0B">
              <w:rPr>
                <w:rFonts w:cs="Times"/>
                <w:b/>
                <w:sz w:val="22"/>
                <w:szCs w:val="22"/>
                <w:lang w:val="en-US"/>
              </w:rPr>
              <w:t>?</w:t>
            </w:r>
            <w:proofErr w:type="gramEnd"/>
          </w:p>
          <w:p w:rsidR="00F416BA" w:rsidRDefault="00965AF6" w:rsidP="00491AF8">
            <w:pPr>
              <w:widowControl w:val="0"/>
              <w:autoSpaceDE w:val="0"/>
              <w:autoSpaceDN w:val="0"/>
              <w:adjustRightInd w:val="0"/>
              <w:spacing w:after="240"/>
              <w:rPr>
                <w:rFonts w:cs="Times"/>
                <w:sz w:val="22"/>
                <w:szCs w:val="22"/>
                <w:lang w:val="en-US"/>
              </w:rPr>
            </w:pPr>
            <w:r>
              <w:rPr>
                <w:rFonts w:cs="Times"/>
                <w:sz w:val="22"/>
                <w:szCs w:val="22"/>
                <w:lang w:val="en-US"/>
              </w:rPr>
              <w:t>S</w:t>
            </w:r>
            <w:r w:rsidR="006F70E6" w:rsidRPr="00182A0B">
              <w:rPr>
                <w:rFonts w:cs="Times"/>
                <w:sz w:val="22"/>
                <w:szCs w:val="22"/>
                <w:lang w:val="en-US"/>
              </w:rPr>
              <w:t xml:space="preserve">trategies </w:t>
            </w:r>
            <w:r w:rsidR="00491AF8" w:rsidRPr="00182A0B">
              <w:rPr>
                <w:rFonts w:cs="Times"/>
                <w:sz w:val="22"/>
                <w:szCs w:val="22"/>
                <w:lang w:val="en-US"/>
              </w:rPr>
              <w:t xml:space="preserve">to promote the advancement of women and gender equality </w:t>
            </w:r>
            <w:r w:rsidR="006F70E6" w:rsidRPr="00182A0B">
              <w:rPr>
                <w:rFonts w:cs="Times"/>
                <w:sz w:val="22"/>
                <w:szCs w:val="22"/>
                <w:lang w:val="en-US"/>
              </w:rPr>
              <w:t xml:space="preserve">have changed significantly </w:t>
            </w:r>
            <w:r w:rsidR="00491AF8" w:rsidRPr="00182A0B">
              <w:rPr>
                <w:rFonts w:cs="Times"/>
                <w:sz w:val="22"/>
                <w:szCs w:val="22"/>
                <w:lang w:val="en-US"/>
              </w:rPr>
              <w:t>over the past few decades</w:t>
            </w:r>
            <w:r w:rsidR="006F70E6">
              <w:rPr>
                <w:rFonts w:cs="Times"/>
                <w:sz w:val="22"/>
                <w:szCs w:val="22"/>
                <w:lang w:val="en-US"/>
              </w:rPr>
              <w:t>.</w:t>
            </w:r>
            <w:r w:rsidR="005C13B3">
              <w:rPr>
                <w:rFonts w:cs="Times"/>
                <w:sz w:val="22"/>
                <w:szCs w:val="22"/>
                <w:lang w:val="en-US"/>
              </w:rPr>
              <w:t xml:space="preserve"> They have evolved. </w:t>
            </w:r>
            <w:r w:rsidR="00491AF8" w:rsidRPr="00182A0B">
              <w:rPr>
                <w:rFonts w:cs="Times"/>
                <w:sz w:val="22"/>
                <w:szCs w:val="22"/>
                <w:lang w:val="en-US"/>
              </w:rPr>
              <w:t xml:space="preserve">  </w:t>
            </w:r>
          </w:p>
          <w:p w:rsidR="0030197F" w:rsidRDefault="00491AF8" w:rsidP="00491AF8">
            <w:pPr>
              <w:widowControl w:val="0"/>
              <w:autoSpaceDE w:val="0"/>
              <w:autoSpaceDN w:val="0"/>
              <w:adjustRightInd w:val="0"/>
              <w:spacing w:after="240"/>
              <w:rPr>
                <w:rFonts w:cs="Times"/>
                <w:sz w:val="22"/>
                <w:szCs w:val="22"/>
                <w:lang w:val="en-US"/>
              </w:rPr>
            </w:pPr>
            <w:r w:rsidRPr="00182A0B">
              <w:rPr>
                <w:rFonts w:cs="Times"/>
                <w:sz w:val="22"/>
                <w:szCs w:val="22"/>
                <w:lang w:val="en-US"/>
              </w:rPr>
              <w:t xml:space="preserve">Initial efforts </w:t>
            </w:r>
            <w:r w:rsidR="00401961" w:rsidRPr="001A5BEF">
              <w:rPr>
                <w:rFonts w:cs="Times"/>
                <w:i/>
                <w:sz w:val="22"/>
                <w:szCs w:val="22"/>
                <w:lang w:val="en-US"/>
              </w:rPr>
              <w:t xml:space="preserve">before the </w:t>
            </w:r>
            <w:r w:rsidR="00DC0D3E" w:rsidRPr="001A5BEF">
              <w:rPr>
                <w:rFonts w:cs="Times"/>
                <w:i/>
                <w:sz w:val="22"/>
                <w:szCs w:val="22"/>
                <w:lang w:val="en-US"/>
              </w:rPr>
              <w:t>19</w:t>
            </w:r>
            <w:r w:rsidR="00401961" w:rsidRPr="001A5BEF">
              <w:rPr>
                <w:rFonts w:cs="Times"/>
                <w:i/>
                <w:sz w:val="22"/>
                <w:szCs w:val="22"/>
                <w:lang w:val="en-US"/>
              </w:rPr>
              <w:t>70s</w:t>
            </w:r>
            <w:r w:rsidR="00401961">
              <w:rPr>
                <w:rFonts w:cs="Times"/>
                <w:sz w:val="22"/>
                <w:szCs w:val="22"/>
                <w:lang w:val="en-US"/>
              </w:rPr>
              <w:t xml:space="preserve"> </w:t>
            </w:r>
            <w:r w:rsidRPr="00182A0B">
              <w:rPr>
                <w:rFonts w:cs="Times"/>
                <w:sz w:val="22"/>
                <w:szCs w:val="22"/>
                <w:lang w:val="en-US"/>
              </w:rPr>
              <w:t xml:space="preserve">were focused on separate </w:t>
            </w:r>
            <w:r w:rsidRPr="00182A0B">
              <w:rPr>
                <w:rFonts w:cs="Times"/>
                <w:sz w:val="22"/>
                <w:szCs w:val="22"/>
                <w:lang w:val="en-US"/>
              </w:rPr>
              <w:lastRenderedPageBreak/>
              <w:t>targeted activities for women</w:t>
            </w:r>
            <w:r w:rsidR="002440D6">
              <w:rPr>
                <w:rFonts w:cs="Times"/>
                <w:sz w:val="22"/>
                <w:szCs w:val="22"/>
                <w:lang w:val="en-US"/>
              </w:rPr>
              <w:t xml:space="preserve"> and more often than not still focused on the traditional women dominated sectors</w:t>
            </w:r>
            <w:r w:rsidRPr="00182A0B">
              <w:rPr>
                <w:rFonts w:cs="Times"/>
                <w:sz w:val="22"/>
                <w:szCs w:val="22"/>
                <w:lang w:val="en-US"/>
              </w:rPr>
              <w:t xml:space="preserve">. While many of these </w:t>
            </w:r>
            <w:r w:rsidR="006F70E6">
              <w:rPr>
                <w:rFonts w:cs="Times"/>
                <w:sz w:val="22"/>
                <w:szCs w:val="22"/>
                <w:lang w:val="en-US"/>
              </w:rPr>
              <w:t>projects</w:t>
            </w:r>
            <w:r w:rsidR="006F70E6" w:rsidRPr="00182A0B">
              <w:rPr>
                <w:rFonts w:cs="Times"/>
                <w:sz w:val="22"/>
                <w:szCs w:val="22"/>
                <w:lang w:val="en-US"/>
              </w:rPr>
              <w:t xml:space="preserve"> </w:t>
            </w:r>
            <w:r w:rsidRPr="00182A0B">
              <w:rPr>
                <w:rFonts w:cs="Times"/>
                <w:sz w:val="22"/>
                <w:szCs w:val="22"/>
                <w:lang w:val="en-US"/>
              </w:rPr>
              <w:t xml:space="preserve">produced positive results, particularly for the limited numbers of women who could benefit directly, this approach did not tackle the </w:t>
            </w:r>
            <w:r w:rsidR="00965AF6">
              <w:rPr>
                <w:rFonts w:cs="Times"/>
                <w:sz w:val="22"/>
                <w:szCs w:val="22"/>
                <w:lang w:val="en-US"/>
              </w:rPr>
              <w:t xml:space="preserve">broader and more </w:t>
            </w:r>
            <w:r w:rsidRPr="00182A0B">
              <w:rPr>
                <w:rFonts w:cs="Times"/>
                <w:sz w:val="22"/>
                <w:szCs w:val="22"/>
                <w:lang w:val="en-US"/>
              </w:rPr>
              <w:t xml:space="preserve">structural constraints to gender equality. </w:t>
            </w:r>
            <w:r w:rsidR="006F70E6">
              <w:rPr>
                <w:rFonts w:cs="Times"/>
                <w:sz w:val="22"/>
                <w:szCs w:val="22"/>
                <w:lang w:val="en-US"/>
              </w:rPr>
              <w:t>I</w:t>
            </w:r>
            <w:r w:rsidR="006F70E6" w:rsidRPr="00182A0B">
              <w:rPr>
                <w:rFonts w:cs="Times"/>
                <w:sz w:val="22"/>
                <w:szCs w:val="22"/>
                <w:lang w:val="en-US"/>
              </w:rPr>
              <w:t xml:space="preserve">n the </w:t>
            </w:r>
            <w:r w:rsidR="006F0437" w:rsidRPr="001A5BEF">
              <w:rPr>
                <w:rFonts w:cs="Times"/>
                <w:i/>
                <w:sz w:val="22"/>
                <w:szCs w:val="22"/>
                <w:lang w:val="en-US"/>
              </w:rPr>
              <w:t xml:space="preserve">early </w:t>
            </w:r>
            <w:r w:rsidR="006F70E6" w:rsidRPr="001A5BEF">
              <w:rPr>
                <w:rFonts w:cs="Times"/>
                <w:i/>
                <w:sz w:val="22"/>
                <w:szCs w:val="22"/>
                <w:lang w:val="en-US"/>
              </w:rPr>
              <w:t>1970s</w:t>
            </w:r>
            <w:r w:rsidR="006F0437">
              <w:rPr>
                <w:rFonts w:cs="Times"/>
                <w:sz w:val="22"/>
                <w:szCs w:val="22"/>
                <w:lang w:val="en-US"/>
              </w:rPr>
              <w:t xml:space="preserve"> e</w:t>
            </w:r>
            <w:r w:rsidRPr="00182A0B">
              <w:rPr>
                <w:rFonts w:cs="Times"/>
                <w:sz w:val="22"/>
                <w:szCs w:val="22"/>
                <w:lang w:val="en-US"/>
              </w:rPr>
              <w:t>fforts</w:t>
            </w:r>
            <w:r w:rsidR="00965AF6">
              <w:rPr>
                <w:rFonts w:cs="Times"/>
                <w:sz w:val="22"/>
                <w:szCs w:val="22"/>
                <w:lang w:val="en-US"/>
              </w:rPr>
              <w:t xml:space="preserve">, therefore, </w:t>
            </w:r>
            <w:proofErr w:type="gramStart"/>
            <w:r w:rsidRPr="00182A0B">
              <w:rPr>
                <w:rFonts w:cs="Times"/>
                <w:sz w:val="22"/>
                <w:szCs w:val="22"/>
                <w:lang w:val="en-US"/>
              </w:rPr>
              <w:t>shifted  to</w:t>
            </w:r>
            <w:proofErr w:type="gramEnd"/>
            <w:r w:rsidRPr="00182A0B">
              <w:rPr>
                <w:rFonts w:cs="Times"/>
                <w:sz w:val="22"/>
                <w:szCs w:val="22"/>
                <w:lang w:val="en-US"/>
              </w:rPr>
              <w:t xml:space="preserve"> women</w:t>
            </w:r>
            <w:r w:rsidR="002440D6">
              <w:rPr>
                <w:rFonts w:cs="Times"/>
                <w:sz w:val="22"/>
                <w:szCs w:val="22"/>
                <w:lang w:val="en-US"/>
              </w:rPr>
              <w:t xml:space="preserve"> and their real or potential participation</w:t>
            </w:r>
            <w:r w:rsidRPr="00182A0B">
              <w:rPr>
                <w:rFonts w:cs="Times"/>
                <w:sz w:val="22"/>
                <w:szCs w:val="22"/>
                <w:lang w:val="en-US"/>
              </w:rPr>
              <w:t xml:space="preserve"> in all </w:t>
            </w:r>
            <w:r w:rsidR="002440D6">
              <w:rPr>
                <w:rFonts w:cs="Times"/>
                <w:sz w:val="22"/>
                <w:szCs w:val="22"/>
                <w:lang w:val="en-US"/>
              </w:rPr>
              <w:t xml:space="preserve">sectors of the </w:t>
            </w:r>
            <w:proofErr w:type="spellStart"/>
            <w:r w:rsidR="002440D6">
              <w:rPr>
                <w:rFonts w:cs="Times"/>
                <w:sz w:val="22"/>
                <w:szCs w:val="22"/>
                <w:lang w:val="en-US"/>
              </w:rPr>
              <w:t>labour</w:t>
            </w:r>
            <w:proofErr w:type="spellEnd"/>
            <w:r w:rsidR="002440D6">
              <w:rPr>
                <w:rFonts w:cs="Times"/>
                <w:sz w:val="22"/>
                <w:szCs w:val="22"/>
                <w:lang w:val="en-US"/>
              </w:rPr>
              <w:t xml:space="preserve"> market and workforce.</w:t>
            </w:r>
            <w:r w:rsidRPr="00182A0B">
              <w:rPr>
                <w:rFonts w:cs="Times"/>
                <w:sz w:val="22"/>
                <w:szCs w:val="22"/>
                <w:lang w:val="en-US"/>
              </w:rPr>
              <w:t>.</w:t>
            </w:r>
            <w:r w:rsidR="002440D6">
              <w:rPr>
                <w:rFonts w:cs="Times"/>
                <w:sz w:val="22"/>
                <w:szCs w:val="22"/>
                <w:lang w:val="en-US"/>
              </w:rPr>
              <w:t xml:space="preserve">  Notwithstanding this more intense focus</w:t>
            </w:r>
            <w:r w:rsidR="006F70E6">
              <w:rPr>
                <w:rFonts w:cs="Times"/>
                <w:sz w:val="22"/>
                <w:szCs w:val="22"/>
                <w:lang w:val="en-US"/>
              </w:rPr>
              <w:t>,</w:t>
            </w:r>
            <w:r w:rsidRPr="00182A0B">
              <w:rPr>
                <w:rFonts w:cs="Times"/>
                <w:sz w:val="22"/>
                <w:szCs w:val="22"/>
                <w:lang w:val="en-US"/>
              </w:rPr>
              <w:t xml:space="preserve"> the gains </w:t>
            </w:r>
            <w:r w:rsidR="002440D6">
              <w:rPr>
                <w:rFonts w:cs="Times"/>
                <w:sz w:val="22"/>
                <w:szCs w:val="22"/>
                <w:lang w:val="en-US"/>
              </w:rPr>
              <w:t>for women remained limited, largely because the efforts to integrate women did not alter the processes that yielded their lower participation in the first place.  The efforts were merely to insert women into a paradigm created without</w:t>
            </w:r>
            <w:r w:rsidR="005C13B3">
              <w:rPr>
                <w:rFonts w:cs="Times"/>
                <w:sz w:val="22"/>
                <w:szCs w:val="22"/>
                <w:lang w:val="en-US"/>
              </w:rPr>
              <w:t xml:space="preserve"> </w:t>
            </w:r>
            <w:r w:rsidR="002440D6">
              <w:rPr>
                <w:rFonts w:cs="Times"/>
                <w:sz w:val="22"/>
                <w:szCs w:val="22"/>
                <w:lang w:val="en-US"/>
              </w:rPr>
              <w:t xml:space="preserve">their participation and therefore, </w:t>
            </w:r>
            <w:r w:rsidR="005C13B3">
              <w:rPr>
                <w:rFonts w:cs="Times"/>
                <w:sz w:val="22"/>
                <w:szCs w:val="22"/>
                <w:lang w:val="en-US"/>
              </w:rPr>
              <w:t xml:space="preserve">without taking into consideration </w:t>
            </w:r>
            <w:r w:rsidR="002440D6">
              <w:rPr>
                <w:rFonts w:cs="Times"/>
                <w:sz w:val="22"/>
                <w:szCs w:val="22"/>
                <w:lang w:val="en-US"/>
              </w:rPr>
              <w:t>their perspective</w:t>
            </w:r>
            <w:r w:rsidR="005C13B3">
              <w:rPr>
                <w:rFonts w:cs="Times"/>
                <w:sz w:val="22"/>
                <w:szCs w:val="22"/>
                <w:lang w:val="en-US"/>
              </w:rPr>
              <w:t>, needs and priorities.</w:t>
            </w:r>
            <w:r w:rsidR="002440D6">
              <w:rPr>
                <w:rFonts w:cs="Times"/>
                <w:sz w:val="22"/>
                <w:szCs w:val="22"/>
                <w:lang w:val="en-US"/>
              </w:rPr>
              <w:t xml:space="preserve">  </w:t>
            </w:r>
            <w:r w:rsidR="005C13B3">
              <w:rPr>
                <w:rFonts w:cs="Times"/>
                <w:sz w:val="22"/>
                <w:szCs w:val="22"/>
                <w:lang w:val="en-US"/>
              </w:rPr>
              <w:t xml:space="preserve">Further, these efforts remained constrained to those sectors where women were traditionally more accepted, such as development at large and within it some professions in particular. </w:t>
            </w:r>
            <w:r w:rsidRPr="00182A0B">
              <w:rPr>
                <w:rFonts w:cs="Times"/>
                <w:sz w:val="22"/>
                <w:szCs w:val="22"/>
                <w:lang w:val="en-US"/>
              </w:rPr>
              <w:t xml:space="preserve"> </w:t>
            </w:r>
          </w:p>
          <w:p w:rsidR="00491AF8" w:rsidRDefault="0030197F" w:rsidP="00491AF8">
            <w:pPr>
              <w:widowControl w:val="0"/>
              <w:autoSpaceDE w:val="0"/>
              <w:autoSpaceDN w:val="0"/>
              <w:adjustRightInd w:val="0"/>
              <w:spacing w:after="240"/>
              <w:rPr>
                <w:rFonts w:cs="Times"/>
                <w:sz w:val="22"/>
                <w:szCs w:val="22"/>
                <w:lang w:val="en-US"/>
              </w:rPr>
            </w:pPr>
            <w:r>
              <w:rPr>
                <w:rFonts w:cs="Times"/>
                <w:sz w:val="22"/>
                <w:szCs w:val="22"/>
                <w:lang w:val="en-US"/>
              </w:rPr>
              <w:t>I</w:t>
            </w:r>
            <w:r w:rsidR="00491AF8" w:rsidRPr="00182A0B">
              <w:rPr>
                <w:rFonts w:cs="Times"/>
                <w:sz w:val="22"/>
                <w:szCs w:val="22"/>
                <w:lang w:val="en-US"/>
              </w:rPr>
              <w:t>n the 1980s</w:t>
            </w:r>
            <w:r w:rsidR="005C13B3">
              <w:rPr>
                <w:rFonts w:cs="Times"/>
                <w:sz w:val="22"/>
                <w:szCs w:val="22"/>
                <w:lang w:val="en-US"/>
              </w:rPr>
              <w:t xml:space="preserve">, and cognizant of the need to engender </w:t>
            </w:r>
            <w:r w:rsidR="00DB1FFC">
              <w:rPr>
                <w:rFonts w:cs="Times"/>
                <w:sz w:val="22"/>
                <w:szCs w:val="22"/>
                <w:lang w:val="en-US"/>
              </w:rPr>
              <w:t xml:space="preserve">all aspects of </w:t>
            </w:r>
            <w:r w:rsidR="005C13B3">
              <w:rPr>
                <w:rFonts w:cs="Times"/>
                <w:sz w:val="22"/>
                <w:szCs w:val="22"/>
                <w:lang w:val="en-US"/>
              </w:rPr>
              <w:t>work</w:t>
            </w:r>
            <w:r>
              <w:rPr>
                <w:rFonts w:cs="Times"/>
                <w:sz w:val="22"/>
                <w:szCs w:val="22"/>
                <w:lang w:val="en-US"/>
              </w:rPr>
              <w:t xml:space="preserve"> and from their</w:t>
            </w:r>
            <w:r w:rsidR="00DB1FFC">
              <w:rPr>
                <w:rFonts w:cs="Times"/>
                <w:sz w:val="22"/>
                <w:szCs w:val="22"/>
                <w:lang w:val="en-US"/>
              </w:rPr>
              <w:t xml:space="preserve"> very</w:t>
            </w:r>
            <w:r>
              <w:rPr>
                <w:rFonts w:cs="Times"/>
                <w:sz w:val="22"/>
                <w:szCs w:val="22"/>
                <w:lang w:val="en-US"/>
              </w:rPr>
              <w:t xml:space="preserve"> inception</w:t>
            </w:r>
            <w:proofErr w:type="gramStart"/>
            <w:r w:rsidR="005C13B3">
              <w:rPr>
                <w:rFonts w:cs="Times"/>
                <w:sz w:val="22"/>
                <w:szCs w:val="22"/>
                <w:lang w:val="en-US"/>
              </w:rPr>
              <w:t xml:space="preserve">, </w:t>
            </w:r>
            <w:r w:rsidR="00491AF8" w:rsidRPr="00182A0B">
              <w:rPr>
                <w:rFonts w:cs="Times"/>
                <w:sz w:val="22"/>
                <w:szCs w:val="22"/>
                <w:lang w:val="en-US"/>
              </w:rPr>
              <w:t xml:space="preserve"> a</w:t>
            </w:r>
            <w:proofErr w:type="gramEnd"/>
            <w:r w:rsidR="00491AF8" w:rsidRPr="00182A0B">
              <w:rPr>
                <w:rFonts w:cs="Times"/>
                <w:sz w:val="22"/>
                <w:szCs w:val="22"/>
                <w:lang w:val="en-US"/>
              </w:rPr>
              <w:t xml:space="preserve"> new</w:t>
            </w:r>
            <w:r w:rsidR="005C13B3">
              <w:rPr>
                <w:rFonts w:cs="Times"/>
                <w:sz w:val="22"/>
                <w:szCs w:val="22"/>
                <w:lang w:val="en-US"/>
              </w:rPr>
              <w:t>er and broader</w:t>
            </w:r>
            <w:r w:rsidR="00491AF8" w:rsidRPr="00182A0B">
              <w:rPr>
                <w:rFonts w:cs="Times"/>
                <w:sz w:val="22"/>
                <w:szCs w:val="22"/>
                <w:lang w:val="en-US"/>
              </w:rPr>
              <w:t xml:space="preserve"> </w:t>
            </w:r>
            <w:r>
              <w:rPr>
                <w:rFonts w:cs="Times"/>
                <w:sz w:val="22"/>
                <w:szCs w:val="22"/>
                <w:lang w:val="en-US"/>
              </w:rPr>
              <w:t xml:space="preserve"> “mainstreaming” </w:t>
            </w:r>
            <w:r w:rsidR="00491AF8" w:rsidRPr="00182A0B">
              <w:rPr>
                <w:rFonts w:cs="Times"/>
                <w:sz w:val="22"/>
                <w:szCs w:val="22"/>
                <w:lang w:val="en-US"/>
              </w:rPr>
              <w:t xml:space="preserve">approach </w:t>
            </w:r>
            <w:r w:rsidR="00714E04">
              <w:rPr>
                <w:rFonts w:cs="Times"/>
                <w:sz w:val="22"/>
                <w:szCs w:val="22"/>
                <w:lang w:val="en-US"/>
              </w:rPr>
              <w:t>emerged</w:t>
            </w:r>
            <w:r w:rsidR="005C13B3">
              <w:rPr>
                <w:rFonts w:cs="Times"/>
                <w:sz w:val="22"/>
                <w:szCs w:val="22"/>
                <w:lang w:val="en-US"/>
              </w:rPr>
              <w:t xml:space="preserve">. </w:t>
            </w:r>
            <w:r>
              <w:rPr>
                <w:rFonts w:cs="Times"/>
                <w:sz w:val="22"/>
                <w:szCs w:val="22"/>
                <w:lang w:val="en-US"/>
              </w:rPr>
              <w:t xml:space="preserve">Its objective was to ensure that the perspectives of women and men were included in all </w:t>
            </w:r>
            <w:r w:rsidR="00DB1FFC">
              <w:rPr>
                <w:rFonts w:cs="Times"/>
                <w:sz w:val="22"/>
                <w:szCs w:val="22"/>
                <w:lang w:val="en-US"/>
              </w:rPr>
              <w:t xml:space="preserve">development </w:t>
            </w:r>
            <w:r>
              <w:rPr>
                <w:rFonts w:cs="Times"/>
                <w:sz w:val="22"/>
                <w:szCs w:val="22"/>
                <w:lang w:val="en-US"/>
              </w:rPr>
              <w:t>work</w:t>
            </w:r>
            <w:r w:rsidR="00DB1FFC">
              <w:rPr>
                <w:rFonts w:cs="Times"/>
                <w:sz w:val="22"/>
                <w:szCs w:val="22"/>
                <w:lang w:val="en-US"/>
              </w:rPr>
              <w:t xml:space="preserve"> from the early phases of design to the last ones evaluating the final results and their relative and differential impact on men and women alike.   In other words, gender mainstreaming as an approach aimed to ensure that </w:t>
            </w:r>
            <w:r w:rsidR="00491AF8" w:rsidRPr="00182A0B">
              <w:rPr>
                <w:rFonts w:cs="Times"/>
                <w:sz w:val="22"/>
                <w:szCs w:val="22"/>
                <w:lang w:val="en-US"/>
              </w:rPr>
              <w:t xml:space="preserve">the goal of gender equality </w:t>
            </w:r>
            <w:r w:rsidR="00DB1FFC">
              <w:rPr>
                <w:rFonts w:cs="Times"/>
                <w:sz w:val="22"/>
                <w:szCs w:val="22"/>
                <w:lang w:val="en-US"/>
              </w:rPr>
              <w:t xml:space="preserve">and the empowerment of women was and remained </w:t>
            </w:r>
            <w:r w:rsidR="00491AF8" w:rsidRPr="00182A0B">
              <w:rPr>
                <w:rFonts w:cs="Times"/>
                <w:sz w:val="22"/>
                <w:szCs w:val="22"/>
                <w:lang w:val="en-US"/>
              </w:rPr>
              <w:t xml:space="preserve">central to all development </w:t>
            </w:r>
            <w:r w:rsidR="00491AF8">
              <w:rPr>
                <w:rFonts w:cs="Times"/>
                <w:sz w:val="22"/>
                <w:szCs w:val="22"/>
                <w:lang w:val="en-US"/>
              </w:rPr>
              <w:t xml:space="preserve">activities. </w:t>
            </w:r>
          </w:p>
          <w:p w:rsidR="00491AF8" w:rsidRPr="00F11E0D" w:rsidRDefault="00491AF8" w:rsidP="00F11E0D">
            <w:pPr>
              <w:rPr>
                <w:b/>
                <w:sz w:val="22"/>
                <w:szCs w:val="22"/>
                <w:lang w:val="en-US"/>
              </w:rPr>
            </w:pPr>
          </w:p>
        </w:tc>
        <w:tc>
          <w:tcPr>
            <w:tcW w:w="6946" w:type="dxa"/>
          </w:tcPr>
          <w:p w:rsidR="00491AF8" w:rsidRDefault="00491AF8" w:rsidP="001B7409">
            <w:pPr>
              <w:widowControl w:val="0"/>
              <w:tabs>
                <w:tab w:val="left" w:pos="220"/>
                <w:tab w:val="left" w:pos="720"/>
              </w:tabs>
              <w:autoSpaceDE w:val="0"/>
              <w:autoSpaceDN w:val="0"/>
              <w:adjustRightInd w:val="0"/>
              <w:spacing w:after="240"/>
              <w:rPr>
                <w:rFonts w:cs="Times"/>
                <w:sz w:val="22"/>
                <w:szCs w:val="22"/>
                <w:lang w:val="en-US"/>
              </w:rPr>
            </w:pPr>
          </w:p>
          <w:p w:rsidR="00521F50" w:rsidRPr="00521F50" w:rsidRDefault="00521F50" w:rsidP="001B7409">
            <w:pPr>
              <w:widowControl w:val="0"/>
              <w:tabs>
                <w:tab w:val="left" w:pos="220"/>
                <w:tab w:val="left" w:pos="720"/>
              </w:tabs>
              <w:autoSpaceDE w:val="0"/>
              <w:autoSpaceDN w:val="0"/>
              <w:adjustRightInd w:val="0"/>
              <w:spacing w:after="240"/>
              <w:rPr>
                <w:rFonts w:cs="Times"/>
                <w:b/>
                <w:sz w:val="22"/>
                <w:szCs w:val="22"/>
                <w:lang w:val="en-US"/>
              </w:rPr>
            </w:pPr>
            <w:r>
              <w:rPr>
                <w:rFonts w:cs="Times"/>
                <w:b/>
                <w:sz w:val="22"/>
                <w:szCs w:val="22"/>
                <w:lang w:val="en-US"/>
              </w:rPr>
              <w:t xml:space="preserve">Different strategies and approaches </w:t>
            </w:r>
            <w:r w:rsidR="00714E04">
              <w:rPr>
                <w:rFonts w:cs="Times"/>
                <w:b/>
                <w:sz w:val="22"/>
                <w:szCs w:val="22"/>
                <w:lang w:val="en-US"/>
              </w:rPr>
              <w:t xml:space="preserve">toward </w:t>
            </w:r>
            <w:r>
              <w:rPr>
                <w:rFonts w:cs="Times"/>
                <w:b/>
                <w:sz w:val="22"/>
                <w:szCs w:val="22"/>
                <w:lang w:val="en-US"/>
              </w:rPr>
              <w:t>gender equality</w:t>
            </w:r>
          </w:p>
          <w:tbl>
            <w:tblPr>
              <w:tblStyle w:val="TableGrid"/>
              <w:tblW w:w="0" w:type="auto"/>
              <w:tblInd w:w="5" w:type="dxa"/>
              <w:tblLayout w:type="fixed"/>
              <w:tblLook w:val="04A0" w:firstRow="1" w:lastRow="0" w:firstColumn="1" w:lastColumn="0" w:noHBand="0" w:noVBand="1"/>
            </w:tblPr>
            <w:tblGrid>
              <w:gridCol w:w="2299"/>
              <w:gridCol w:w="2299"/>
              <w:gridCol w:w="2299"/>
            </w:tblGrid>
            <w:tr w:rsidR="00966B00" w:rsidTr="00BD59EA">
              <w:tc>
                <w:tcPr>
                  <w:tcW w:w="2299" w:type="dxa"/>
                  <w:tcBorders>
                    <w:top w:val="nil"/>
                    <w:left w:val="nil"/>
                  </w:tcBorders>
                </w:tcPr>
                <w:p w:rsidR="00966B00" w:rsidRDefault="00966B00" w:rsidP="001B7409">
                  <w:pPr>
                    <w:widowControl w:val="0"/>
                    <w:tabs>
                      <w:tab w:val="left" w:pos="220"/>
                      <w:tab w:val="left" w:pos="720"/>
                    </w:tabs>
                    <w:autoSpaceDE w:val="0"/>
                    <w:autoSpaceDN w:val="0"/>
                    <w:adjustRightInd w:val="0"/>
                    <w:spacing w:after="240"/>
                    <w:rPr>
                      <w:rFonts w:cs="Times"/>
                      <w:sz w:val="22"/>
                      <w:szCs w:val="22"/>
                      <w:lang w:val="en-US"/>
                    </w:rPr>
                  </w:pPr>
                </w:p>
              </w:tc>
              <w:tc>
                <w:tcPr>
                  <w:tcW w:w="2299" w:type="dxa"/>
                  <w:shd w:val="clear" w:color="auto" w:fill="BFBFBF" w:themeFill="background1" w:themeFillShade="BF"/>
                </w:tcPr>
                <w:p w:rsidR="00966B00" w:rsidRPr="008B1442" w:rsidRDefault="006F0437" w:rsidP="00966B00">
                  <w:pPr>
                    <w:widowControl w:val="0"/>
                    <w:tabs>
                      <w:tab w:val="left" w:pos="220"/>
                      <w:tab w:val="left" w:pos="720"/>
                    </w:tabs>
                    <w:autoSpaceDE w:val="0"/>
                    <w:autoSpaceDN w:val="0"/>
                    <w:adjustRightInd w:val="0"/>
                    <w:spacing w:after="240"/>
                    <w:jc w:val="center"/>
                    <w:rPr>
                      <w:rFonts w:cs="Times"/>
                      <w:b/>
                      <w:sz w:val="22"/>
                      <w:szCs w:val="22"/>
                      <w:lang w:val="en-US"/>
                    </w:rPr>
                  </w:pPr>
                  <w:r>
                    <w:rPr>
                      <w:rFonts w:cs="Times"/>
                      <w:b/>
                      <w:sz w:val="22"/>
                      <w:szCs w:val="22"/>
                      <w:lang w:val="en-US"/>
                    </w:rPr>
                    <w:t>APPROACH</w:t>
                  </w:r>
                </w:p>
              </w:tc>
              <w:tc>
                <w:tcPr>
                  <w:tcW w:w="2299" w:type="dxa"/>
                  <w:shd w:val="clear" w:color="auto" w:fill="BFBFBF" w:themeFill="background1" w:themeFillShade="BF"/>
                </w:tcPr>
                <w:p w:rsidR="00966B00" w:rsidRPr="008B1442" w:rsidRDefault="00F11E0D" w:rsidP="00966B00">
                  <w:pPr>
                    <w:widowControl w:val="0"/>
                    <w:tabs>
                      <w:tab w:val="left" w:pos="220"/>
                      <w:tab w:val="left" w:pos="720"/>
                    </w:tabs>
                    <w:autoSpaceDE w:val="0"/>
                    <w:autoSpaceDN w:val="0"/>
                    <w:adjustRightInd w:val="0"/>
                    <w:spacing w:after="240"/>
                    <w:jc w:val="center"/>
                    <w:rPr>
                      <w:rFonts w:cs="Times"/>
                      <w:b/>
                      <w:sz w:val="22"/>
                      <w:szCs w:val="22"/>
                      <w:lang w:val="en-US"/>
                    </w:rPr>
                  </w:pPr>
                  <w:r w:rsidRPr="008B1442">
                    <w:rPr>
                      <w:rFonts w:cs="Times"/>
                      <w:b/>
                      <w:sz w:val="22"/>
                      <w:szCs w:val="22"/>
                      <w:lang w:val="en-US"/>
                    </w:rPr>
                    <w:t>LIMITATIONS</w:t>
                  </w:r>
                </w:p>
              </w:tc>
            </w:tr>
            <w:tr w:rsidR="00966B00" w:rsidRPr="008C66C4" w:rsidTr="00BD59EA">
              <w:tc>
                <w:tcPr>
                  <w:tcW w:w="2299" w:type="dxa"/>
                  <w:shd w:val="clear" w:color="auto" w:fill="BFBFBF" w:themeFill="background1" w:themeFillShade="BF"/>
                </w:tcPr>
                <w:p w:rsidR="00966B00" w:rsidRPr="008B1442" w:rsidRDefault="00714E04" w:rsidP="00714E04">
                  <w:pPr>
                    <w:widowControl w:val="0"/>
                    <w:tabs>
                      <w:tab w:val="left" w:pos="220"/>
                      <w:tab w:val="left" w:pos="720"/>
                    </w:tabs>
                    <w:autoSpaceDE w:val="0"/>
                    <w:autoSpaceDN w:val="0"/>
                    <w:adjustRightInd w:val="0"/>
                    <w:spacing w:after="240"/>
                    <w:rPr>
                      <w:rFonts w:cs="Times"/>
                      <w:b/>
                      <w:sz w:val="22"/>
                      <w:szCs w:val="22"/>
                      <w:lang w:val="en-US"/>
                    </w:rPr>
                  </w:pPr>
                  <w:r>
                    <w:rPr>
                      <w:rFonts w:cs="Times"/>
                      <w:b/>
                      <w:sz w:val="22"/>
                      <w:szCs w:val="22"/>
                      <w:lang w:val="en-US"/>
                    </w:rPr>
                    <w:t>Pre-19</w:t>
                  </w:r>
                  <w:r w:rsidR="00966B00" w:rsidRPr="008B1442">
                    <w:rPr>
                      <w:rFonts w:cs="Times"/>
                      <w:b/>
                      <w:sz w:val="22"/>
                      <w:szCs w:val="22"/>
                      <w:lang w:val="en-US"/>
                    </w:rPr>
                    <w:t>70s</w:t>
                  </w:r>
                </w:p>
              </w:tc>
              <w:tc>
                <w:tcPr>
                  <w:tcW w:w="2299" w:type="dxa"/>
                </w:tcPr>
                <w:p w:rsidR="00966B00" w:rsidRDefault="00F11E0D" w:rsidP="00F11E0D">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t>Women</w:t>
                  </w:r>
                  <w:r w:rsidR="00714E04">
                    <w:rPr>
                      <w:rFonts w:cs="Times"/>
                      <w:sz w:val="22"/>
                      <w:szCs w:val="22"/>
                      <w:lang w:val="en-US"/>
                    </w:rPr>
                    <w:t>-</w:t>
                  </w:r>
                  <w:r>
                    <w:rPr>
                      <w:rFonts w:cs="Times"/>
                      <w:sz w:val="22"/>
                      <w:szCs w:val="22"/>
                      <w:lang w:val="en-US"/>
                    </w:rPr>
                    <w:t xml:space="preserve">specific </w:t>
                  </w:r>
                  <w:r>
                    <w:rPr>
                      <w:rFonts w:cs="Times"/>
                      <w:sz w:val="22"/>
                      <w:szCs w:val="22"/>
                      <w:lang w:val="en-US"/>
                    </w:rPr>
                    <w:lastRenderedPageBreak/>
                    <w:t>activities</w:t>
                  </w:r>
                </w:p>
              </w:tc>
              <w:tc>
                <w:tcPr>
                  <w:tcW w:w="2299" w:type="dxa"/>
                </w:tcPr>
                <w:p w:rsidR="00966B00" w:rsidRDefault="00966B00" w:rsidP="00714E04">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lastRenderedPageBreak/>
                    <w:t>Didn</w:t>
                  </w:r>
                  <w:r w:rsidR="00714E04">
                    <w:rPr>
                      <w:rFonts w:cs="Times"/>
                      <w:sz w:val="22"/>
                      <w:szCs w:val="22"/>
                      <w:lang w:val="en-US"/>
                    </w:rPr>
                    <w:t>’</w:t>
                  </w:r>
                  <w:r>
                    <w:rPr>
                      <w:rFonts w:cs="Times"/>
                      <w:sz w:val="22"/>
                      <w:szCs w:val="22"/>
                      <w:lang w:val="en-US"/>
                    </w:rPr>
                    <w:t xml:space="preserve">t tackle structural constraints </w:t>
                  </w:r>
                  <w:r>
                    <w:rPr>
                      <w:rFonts w:cs="Times"/>
                      <w:sz w:val="22"/>
                      <w:szCs w:val="22"/>
                      <w:lang w:val="en-US"/>
                    </w:rPr>
                    <w:lastRenderedPageBreak/>
                    <w:t>to gender equality</w:t>
                  </w:r>
                </w:p>
              </w:tc>
            </w:tr>
            <w:tr w:rsidR="00966B00" w:rsidRPr="002339A6" w:rsidTr="00BD59EA">
              <w:tc>
                <w:tcPr>
                  <w:tcW w:w="2299" w:type="dxa"/>
                  <w:shd w:val="clear" w:color="auto" w:fill="BFBFBF" w:themeFill="background1" w:themeFillShade="BF"/>
                </w:tcPr>
                <w:p w:rsidR="00966B00" w:rsidRPr="008B1442" w:rsidRDefault="00966B00" w:rsidP="001B7409">
                  <w:pPr>
                    <w:widowControl w:val="0"/>
                    <w:tabs>
                      <w:tab w:val="left" w:pos="220"/>
                      <w:tab w:val="left" w:pos="720"/>
                    </w:tabs>
                    <w:autoSpaceDE w:val="0"/>
                    <w:autoSpaceDN w:val="0"/>
                    <w:adjustRightInd w:val="0"/>
                    <w:spacing w:after="240"/>
                    <w:rPr>
                      <w:rFonts w:cs="Times"/>
                      <w:b/>
                      <w:sz w:val="22"/>
                      <w:szCs w:val="22"/>
                      <w:lang w:val="en-US"/>
                    </w:rPr>
                  </w:pPr>
                  <w:r w:rsidRPr="008B1442">
                    <w:rPr>
                      <w:rFonts w:cs="Times"/>
                      <w:b/>
                      <w:sz w:val="22"/>
                      <w:szCs w:val="22"/>
                      <w:lang w:val="en-US"/>
                    </w:rPr>
                    <w:lastRenderedPageBreak/>
                    <w:t>1970s</w:t>
                  </w:r>
                </w:p>
              </w:tc>
              <w:tc>
                <w:tcPr>
                  <w:tcW w:w="2299" w:type="dxa"/>
                </w:tcPr>
                <w:p w:rsidR="00966B00" w:rsidRDefault="00F11E0D" w:rsidP="00966B00">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t>Increasing</w:t>
                  </w:r>
                  <w:r w:rsidR="00966B00">
                    <w:rPr>
                      <w:rFonts w:cs="Times"/>
                      <w:sz w:val="22"/>
                      <w:szCs w:val="22"/>
                      <w:lang w:val="en-US"/>
                    </w:rPr>
                    <w:t xml:space="preserve"> women</w:t>
                  </w:r>
                  <w:r w:rsidR="00714E04">
                    <w:rPr>
                      <w:rFonts w:cs="Times"/>
                      <w:sz w:val="22"/>
                      <w:szCs w:val="22"/>
                      <w:lang w:val="en-US"/>
                    </w:rPr>
                    <w:t>’</w:t>
                  </w:r>
                  <w:r w:rsidR="00966B00">
                    <w:rPr>
                      <w:rFonts w:cs="Times"/>
                      <w:sz w:val="22"/>
                      <w:szCs w:val="22"/>
                      <w:lang w:val="en-US"/>
                    </w:rPr>
                    <w:t>s participation in all the activities</w:t>
                  </w:r>
                </w:p>
              </w:tc>
              <w:tc>
                <w:tcPr>
                  <w:tcW w:w="2299" w:type="dxa"/>
                </w:tcPr>
                <w:p w:rsidR="00966B00" w:rsidRDefault="00714E04" w:rsidP="00714E04">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t>W</w:t>
                  </w:r>
                  <w:r w:rsidR="00966B00">
                    <w:rPr>
                      <w:rFonts w:cs="Times"/>
                      <w:sz w:val="22"/>
                      <w:szCs w:val="22"/>
                      <w:lang w:val="en-US"/>
                    </w:rPr>
                    <w:t>omen</w:t>
                  </w:r>
                  <w:r>
                    <w:rPr>
                      <w:rFonts w:cs="Times"/>
                      <w:sz w:val="22"/>
                      <w:szCs w:val="22"/>
                      <w:lang w:val="en-US"/>
                    </w:rPr>
                    <w:t>’</w:t>
                  </w:r>
                  <w:r w:rsidR="00966B00">
                    <w:rPr>
                      <w:rFonts w:cs="Times"/>
                      <w:sz w:val="22"/>
                      <w:szCs w:val="22"/>
                      <w:lang w:val="en-US"/>
                    </w:rPr>
                    <w:t>s decision-making</w:t>
                  </w:r>
                  <w:r>
                    <w:rPr>
                      <w:rFonts w:cs="Times"/>
                      <w:sz w:val="22"/>
                      <w:szCs w:val="22"/>
                      <w:lang w:val="en-US"/>
                    </w:rPr>
                    <w:t xml:space="preserve"> limited</w:t>
                  </w:r>
                </w:p>
              </w:tc>
            </w:tr>
            <w:tr w:rsidR="00966B00" w:rsidRPr="008C66C4" w:rsidTr="00BD59EA">
              <w:tc>
                <w:tcPr>
                  <w:tcW w:w="2299" w:type="dxa"/>
                  <w:shd w:val="clear" w:color="auto" w:fill="BFBFBF" w:themeFill="background1" w:themeFillShade="BF"/>
                </w:tcPr>
                <w:p w:rsidR="00966B00" w:rsidRPr="008B1442" w:rsidRDefault="00966B00" w:rsidP="001B7409">
                  <w:pPr>
                    <w:widowControl w:val="0"/>
                    <w:tabs>
                      <w:tab w:val="left" w:pos="220"/>
                      <w:tab w:val="left" w:pos="720"/>
                    </w:tabs>
                    <w:autoSpaceDE w:val="0"/>
                    <w:autoSpaceDN w:val="0"/>
                    <w:adjustRightInd w:val="0"/>
                    <w:spacing w:after="240"/>
                    <w:rPr>
                      <w:rFonts w:cs="Times"/>
                      <w:b/>
                      <w:sz w:val="22"/>
                      <w:szCs w:val="22"/>
                      <w:lang w:val="en-US"/>
                    </w:rPr>
                  </w:pPr>
                  <w:r w:rsidRPr="008B1442">
                    <w:rPr>
                      <w:rFonts w:cs="Times"/>
                      <w:b/>
                      <w:sz w:val="22"/>
                      <w:szCs w:val="22"/>
                      <w:lang w:val="en-US"/>
                    </w:rPr>
                    <w:t>1980s</w:t>
                  </w:r>
                </w:p>
              </w:tc>
              <w:tc>
                <w:tcPr>
                  <w:tcW w:w="2299" w:type="dxa"/>
                </w:tcPr>
                <w:p w:rsidR="00966B00" w:rsidRDefault="00714E04" w:rsidP="00714E04">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t>M</w:t>
                  </w:r>
                  <w:r w:rsidR="00966B00">
                    <w:rPr>
                      <w:rFonts w:cs="Times"/>
                      <w:sz w:val="22"/>
                      <w:szCs w:val="22"/>
                      <w:lang w:val="en-US"/>
                    </w:rPr>
                    <w:t>ainstreaming</w:t>
                  </w:r>
                  <w:r>
                    <w:rPr>
                      <w:rFonts w:cs="Times"/>
                      <w:sz w:val="22"/>
                      <w:szCs w:val="22"/>
                      <w:lang w:val="en-US"/>
                    </w:rPr>
                    <w:t xml:space="preserve"> </w:t>
                  </w:r>
                  <w:r w:rsidR="00966B00">
                    <w:rPr>
                      <w:rFonts w:cs="Times"/>
                      <w:sz w:val="22"/>
                      <w:szCs w:val="22"/>
                      <w:lang w:val="en-US"/>
                    </w:rPr>
                    <w:t xml:space="preserve">gender equality </w:t>
                  </w:r>
                  <w:r>
                    <w:rPr>
                      <w:rFonts w:cs="Times"/>
                      <w:sz w:val="22"/>
                      <w:szCs w:val="22"/>
                      <w:lang w:val="en-US"/>
                    </w:rPr>
                    <w:t>throughout</w:t>
                  </w:r>
                  <w:r w:rsidR="00966B00">
                    <w:rPr>
                      <w:rFonts w:cs="Times"/>
                      <w:sz w:val="22"/>
                      <w:szCs w:val="22"/>
                      <w:lang w:val="en-US"/>
                    </w:rPr>
                    <w:t xml:space="preserve"> all development activities</w:t>
                  </w:r>
                </w:p>
              </w:tc>
              <w:tc>
                <w:tcPr>
                  <w:tcW w:w="2299" w:type="dxa"/>
                </w:tcPr>
                <w:p w:rsidR="00966B00" w:rsidRDefault="00714E04" w:rsidP="00714E04">
                  <w:pPr>
                    <w:widowControl w:val="0"/>
                    <w:tabs>
                      <w:tab w:val="left" w:pos="220"/>
                      <w:tab w:val="left" w:pos="720"/>
                    </w:tabs>
                    <w:autoSpaceDE w:val="0"/>
                    <w:autoSpaceDN w:val="0"/>
                    <w:adjustRightInd w:val="0"/>
                    <w:spacing w:after="240"/>
                    <w:jc w:val="center"/>
                    <w:rPr>
                      <w:rFonts w:cs="Times"/>
                      <w:sz w:val="22"/>
                      <w:szCs w:val="22"/>
                      <w:lang w:val="en-US"/>
                    </w:rPr>
                  </w:pPr>
                  <w:r>
                    <w:rPr>
                      <w:rFonts w:cs="Times"/>
                      <w:sz w:val="22"/>
                      <w:szCs w:val="22"/>
                      <w:lang w:val="en-US"/>
                    </w:rPr>
                    <w:t>What d</w:t>
                  </w:r>
                  <w:r w:rsidR="00F11E0D">
                    <w:rPr>
                      <w:rFonts w:cs="Times"/>
                      <w:sz w:val="22"/>
                      <w:szCs w:val="22"/>
                      <w:lang w:val="en-US"/>
                    </w:rPr>
                    <w:t xml:space="preserve">o you think </w:t>
                  </w:r>
                  <w:r>
                    <w:rPr>
                      <w:rFonts w:cs="Times"/>
                      <w:sz w:val="22"/>
                      <w:szCs w:val="22"/>
                      <w:lang w:val="en-US"/>
                    </w:rPr>
                    <w:t xml:space="preserve">are the limitations of the </w:t>
                  </w:r>
                  <w:r w:rsidR="00F11E0D">
                    <w:rPr>
                      <w:rFonts w:cs="Times"/>
                      <w:sz w:val="22"/>
                      <w:szCs w:val="22"/>
                      <w:lang w:val="en-US"/>
                    </w:rPr>
                    <w:t>gender</w:t>
                  </w:r>
                  <w:r w:rsidR="00BC0F70">
                    <w:rPr>
                      <w:rFonts w:cs="Times"/>
                      <w:sz w:val="22"/>
                      <w:szCs w:val="22"/>
                      <w:lang w:val="en-US"/>
                    </w:rPr>
                    <w:t xml:space="preserve"> </w:t>
                  </w:r>
                  <w:r w:rsidR="00F11E0D">
                    <w:rPr>
                      <w:rFonts w:cs="Times"/>
                      <w:sz w:val="22"/>
                      <w:szCs w:val="22"/>
                      <w:lang w:val="en-US"/>
                    </w:rPr>
                    <w:t>mainstreaming strategy</w:t>
                  </w:r>
                  <w:r w:rsidR="00966B00">
                    <w:rPr>
                      <w:rFonts w:cs="Times"/>
                      <w:sz w:val="22"/>
                      <w:szCs w:val="22"/>
                      <w:lang w:val="en-US"/>
                    </w:rPr>
                    <w:t>?</w:t>
                  </w:r>
                </w:p>
              </w:tc>
            </w:tr>
          </w:tbl>
          <w:p w:rsidR="00491AF8" w:rsidRDefault="00491AF8" w:rsidP="001B7409">
            <w:pPr>
              <w:widowControl w:val="0"/>
              <w:tabs>
                <w:tab w:val="left" w:pos="220"/>
                <w:tab w:val="left" w:pos="720"/>
              </w:tabs>
              <w:autoSpaceDE w:val="0"/>
              <w:autoSpaceDN w:val="0"/>
              <w:adjustRightInd w:val="0"/>
              <w:spacing w:after="240"/>
              <w:rPr>
                <w:rFonts w:cs="Times"/>
                <w:sz w:val="22"/>
                <w:szCs w:val="22"/>
                <w:lang w:val="en-US"/>
              </w:rPr>
            </w:pPr>
          </w:p>
        </w:tc>
      </w:tr>
      <w:tr w:rsidR="008B1442" w:rsidRPr="008C66C4" w:rsidTr="00BD59EA">
        <w:trPr>
          <w:trHeight w:val="170"/>
        </w:trPr>
        <w:tc>
          <w:tcPr>
            <w:tcW w:w="6062" w:type="dxa"/>
          </w:tcPr>
          <w:p w:rsidR="008B1442" w:rsidRPr="008B1442" w:rsidRDefault="008B1442" w:rsidP="008973FC">
            <w:pPr>
              <w:pStyle w:val="ListParagraph"/>
              <w:widowControl w:val="0"/>
              <w:numPr>
                <w:ilvl w:val="0"/>
                <w:numId w:val="2"/>
              </w:numPr>
              <w:autoSpaceDE w:val="0"/>
              <w:autoSpaceDN w:val="0"/>
              <w:adjustRightInd w:val="0"/>
              <w:spacing w:after="320"/>
              <w:rPr>
                <w:b/>
                <w:sz w:val="22"/>
                <w:szCs w:val="22"/>
                <w:lang w:val="en-US"/>
              </w:rPr>
            </w:pPr>
            <w:commentRangeStart w:id="2"/>
            <w:r w:rsidRPr="008B1442">
              <w:rPr>
                <w:b/>
                <w:sz w:val="22"/>
                <w:szCs w:val="22"/>
                <w:lang w:val="en-US"/>
              </w:rPr>
              <w:lastRenderedPageBreak/>
              <w:t xml:space="preserve">THE </w:t>
            </w:r>
            <w:r w:rsidR="00EC47C1">
              <w:rPr>
                <w:b/>
                <w:sz w:val="22"/>
                <w:szCs w:val="22"/>
                <w:lang w:val="en-US"/>
              </w:rPr>
              <w:t xml:space="preserve">GENDER </w:t>
            </w:r>
            <w:r w:rsidRPr="008B1442">
              <w:rPr>
                <w:b/>
                <w:sz w:val="22"/>
                <w:szCs w:val="22"/>
                <w:lang w:val="en-US"/>
              </w:rPr>
              <w:t xml:space="preserve">MAINSTREAMING MANDATE WITHIN </w:t>
            </w:r>
            <w:r w:rsidRPr="008B1442">
              <w:rPr>
                <w:b/>
                <w:sz w:val="22"/>
                <w:szCs w:val="22"/>
                <w:lang w:val="en-US"/>
              </w:rPr>
              <w:lastRenderedPageBreak/>
              <w:t>THE UN</w:t>
            </w:r>
            <w:commentRangeEnd w:id="2"/>
            <w:r w:rsidR="0014747C">
              <w:rPr>
                <w:rStyle w:val="CommentReference"/>
              </w:rPr>
              <w:commentReference w:id="2"/>
            </w:r>
          </w:p>
          <w:p w:rsidR="008B1442" w:rsidRPr="008B1442" w:rsidRDefault="008B1442" w:rsidP="00BA1528">
            <w:pPr>
              <w:widowControl w:val="0"/>
              <w:autoSpaceDE w:val="0"/>
              <w:autoSpaceDN w:val="0"/>
              <w:adjustRightInd w:val="0"/>
              <w:spacing w:after="320"/>
              <w:ind w:left="360"/>
              <w:rPr>
                <w:b/>
                <w:sz w:val="22"/>
                <w:szCs w:val="22"/>
                <w:lang w:val="en-US"/>
              </w:rPr>
            </w:pPr>
            <w:r w:rsidRPr="008B1442">
              <w:rPr>
                <w:rFonts w:cs="Times"/>
                <w:b/>
                <w:sz w:val="22"/>
                <w:szCs w:val="22"/>
                <w:lang w:val="en-US"/>
              </w:rPr>
              <w:t xml:space="preserve">The </w:t>
            </w:r>
            <w:r w:rsidR="00EC47C1">
              <w:rPr>
                <w:rFonts w:cs="Times"/>
                <w:b/>
                <w:sz w:val="22"/>
                <w:szCs w:val="22"/>
                <w:lang w:val="en-US"/>
              </w:rPr>
              <w:t xml:space="preserve">gender </w:t>
            </w:r>
            <w:r w:rsidRPr="008B1442">
              <w:rPr>
                <w:rFonts w:cs="Times"/>
                <w:b/>
                <w:sz w:val="22"/>
                <w:szCs w:val="22"/>
                <w:lang w:val="en-US"/>
              </w:rPr>
              <w:t xml:space="preserve">mainstreaming mandate </w:t>
            </w:r>
            <w:r w:rsidRPr="008B1442">
              <w:rPr>
                <w:rFonts w:cs="Times"/>
                <w:sz w:val="22"/>
                <w:szCs w:val="22"/>
                <w:lang w:val="en-US"/>
              </w:rPr>
              <w:t xml:space="preserve">was reinforced within the United Nations system </w:t>
            </w:r>
            <w:r w:rsidR="00E7524E">
              <w:rPr>
                <w:rFonts w:cs="Times"/>
                <w:sz w:val="22"/>
                <w:szCs w:val="22"/>
                <w:lang w:val="en-US"/>
              </w:rPr>
              <w:t xml:space="preserve">on four separate occasions, as embodied in </w:t>
            </w:r>
            <w:r w:rsidRPr="008B1442">
              <w:rPr>
                <w:rFonts w:cs="Times"/>
                <w:sz w:val="22"/>
                <w:szCs w:val="22"/>
                <w:lang w:val="en-US"/>
              </w:rPr>
              <w:t xml:space="preserve">four </w:t>
            </w:r>
            <w:r w:rsidR="00E7524E">
              <w:rPr>
                <w:rFonts w:cs="Times"/>
                <w:sz w:val="22"/>
                <w:szCs w:val="22"/>
                <w:lang w:val="en-US"/>
              </w:rPr>
              <w:t xml:space="preserve">central </w:t>
            </w:r>
            <w:r w:rsidRPr="008B1442">
              <w:rPr>
                <w:rFonts w:cs="Times"/>
                <w:sz w:val="22"/>
                <w:szCs w:val="22"/>
                <w:lang w:val="en-US"/>
              </w:rPr>
              <w:t>documents</w:t>
            </w:r>
            <w:r w:rsidR="00E7524E">
              <w:rPr>
                <w:rFonts w:cs="Times"/>
                <w:sz w:val="22"/>
                <w:szCs w:val="22"/>
                <w:lang w:val="en-US"/>
              </w:rPr>
              <w:t xml:space="preserve">. These </w:t>
            </w:r>
            <w:r w:rsidR="008C66C4">
              <w:rPr>
                <w:rFonts w:cs="Times"/>
                <w:sz w:val="22"/>
                <w:szCs w:val="22"/>
                <w:lang w:val="en-US"/>
              </w:rPr>
              <w:t>are listed</w:t>
            </w:r>
            <w:r w:rsidR="00BA1528">
              <w:rPr>
                <w:rFonts w:cs="Times"/>
                <w:sz w:val="22"/>
                <w:szCs w:val="22"/>
                <w:lang w:val="en-US"/>
              </w:rPr>
              <w:t xml:space="preserve"> to the right. </w:t>
            </w:r>
          </w:p>
        </w:tc>
        <w:tc>
          <w:tcPr>
            <w:tcW w:w="6946" w:type="dxa"/>
          </w:tcPr>
          <w:p w:rsidR="0017171F" w:rsidRDefault="008B1442" w:rsidP="0017171F">
            <w:pPr>
              <w:widowControl w:val="0"/>
              <w:autoSpaceDE w:val="0"/>
              <w:autoSpaceDN w:val="0"/>
              <w:adjustRightInd w:val="0"/>
              <w:spacing w:after="240"/>
              <w:rPr>
                <w:rFonts w:cs="Times"/>
                <w:b/>
                <w:sz w:val="22"/>
                <w:szCs w:val="22"/>
                <w:lang w:val="en-US"/>
              </w:rPr>
            </w:pPr>
            <w:r>
              <w:rPr>
                <w:rFonts w:cs="Times"/>
                <w:b/>
                <w:sz w:val="22"/>
                <w:szCs w:val="22"/>
                <w:lang w:val="en-US"/>
              </w:rPr>
              <w:lastRenderedPageBreak/>
              <w:t xml:space="preserve">1. </w:t>
            </w:r>
            <w:r w:rsidRPr="007B009B">
              <w:rPr>
                <w:rFonts w:cs="Times"/>
                <w:b/>
                <w:sz w:val="22"/>
                <w:szCs w:val="22"/>
                <w:lang w:val="en-US"/>
              </w:rPr>
              <w:t>Platform for Action (Beijing, 1995)</w:t>
            </w:r>
            <w:r w:rsidR="00BD59EA">
              <w:rPr>
                <w:rFonts w:cs="Times"/>
                <w:b/>
                <w:sz w:val="22"/>
                <w:szCs w:val="22"/>
                <w:lang w:val="en-US"/>
              </w:rPr>
              <w:t xml:space="preserve"> </w:t>
            </w:r>
            <w:hyperlink r:id="rId10" w:history="1">
              <w:r w:rsidR="0017171F" w:rsidRPr="00204595">
                <w:rPr>
                  <w:rStyle w:val="Hyperlink"/>
                  <w:rFonts w:cs="Times"/>
                  <w:b/>
                  <w:sz w:val="22"/>
                  <w:szCs w:val="22"/>
                  <w:highlight w:val="green"/>
                  <w:lang w:val="en-US"/>
                </w:rPr>
                <w:t>http://www.un.org/womenwatch/daw/beijing/pdf/Beijing%20full%20report%20E.pdf</w:t>
              </w:r>
            </w:hyperlink>
          </w:p>
          <w:p w:rsidR="0017171F" w:rsidRPr="0017171F" w:rsidRDefault="008B1442" w:rsidP="0017171F">
            <w:pPr>
              <w:widowControl w:val="0"/>
              <w:autoSpaceDE w:val="0"/>
              <w:autoSpaceDN w:val="0"/>
              <w:adjustRightInd w:val="0"/>
              <w:spacing w:after="240"/>
              <w:rPr>
                <w:rFonts w:cs="Times"/>
                <w:b/>
                <w:sz w:val="22"/>
                <w:szCs w:val="22"/>
                <w:lang w:val="en-US"/>
              </w:rPr>
            </w:pPr>
            <w:r w:rsidRPr="007B009B">
              <w:rPr>
                <w:rFonts w:cs="Times"/>
                <w:b/>
                <w:sz w:val="22"/>
                <w:szCs w:val="22"/>
                <w:lang w:val="en-US"/>
              </w:rPr>
              <w:t xml:space="preserve">2. ECOSOC </w:t>
            </w:r>
            <w:r>
              <w:rPr>
                <w:rFonts w:cs="Times"/>
                <w:b/>
                <w:sz w:val="22"/>
                <w:szCs w:val="22"/>
                <w:lang w:val="en-US"/>
              </w:rPr>
              <w:t xml:space="preserve">Agreed Conclusions 1997/2 </w:t>
            </w:r>
            <w:hyperlink r:id="rId11" w:history="1">
              <w:r w:rsidR="0017171F" w:rsidRPr="00204595">
                <w:rPr>
                  <w:rStyle w:val="Hyperlink"/>
                  <w:rFonts w:cs="Times"/>
                  <w:b/>
                  <w:sz w:val="22"/>
                  <w:szCs w:val="22"/>
                  <w:highlight w:val="green"/>
                  <w:lang w:val="en-US"/>
                </w:rPr>
                <w:t>http://www.un.org/womenwatch/daw/csw/GMS.PDF</w:t>
              </w:r>
            </w:hyperlink>
          </w:p>
          <w:p w:rsidR="0017171F" w:rsidRPr="0017171F" w:rsidRDefault="008B1442" w:rsidP="0017171F">
            <w:pPr>
              <w:widowControl w:val="0"/>
              <w:autoSpaceDE w:val="0"/>
              <w:autoSpaceDN w:val="0"/>
              <w:adjustRightInd w:val="0"/>
              <w:spacing w:after="240"/>
              <w:rPr>
                <w:rFonts w:cs="Times"/>
                <w:sz w:val="22"/>
                <w:szCs w:val="22"/>
                <w:lang w:val="en-US"/>
              </w:rPr>
            </w:pPr>
            <w:r w:rsidRPr="007B009B">
              <w:rPr>
                <w:rFonts w:cs="Times"/>
                <w:b/>
                <w:sz w:val="22"/>
                <w:szCs w:val="22"/>
                <w:lang w:val="en-US"/>
              </w:rPr>
              <w:t>3. The Secretary General’s communication on gender mainstreaming, 13 October 1997</w:t>
            </w:r>
            <w:r w:rsidR="0017171F">
              <w:rPr>
                <w:rFonts w:cs="Times"/>
                <w:b/>
                <w:sz w:val="22"/>
                <w:szCs w:val="22"/>
                <w:lang w:val="en-US"/>
              </w:rPr>
              <w:t xml:space="preserve"> </w:t>
            </w:r>
            <w:r w:rsidR="0017171F" w:rsidRPr="00A00D86">
              <w:rPr>
                <w:rFonts w:cs="Times"/>
                <w:b/>
                <w:sz w:val="22"/>
                <w:szCs w:val="22"/>
                <w:lang w:val="en-US"/>
              </w:rPr>
              <w:t>providing</w:t>
            </w:r>
            <w:r w:rsidR="0017171F">
              <w:rPr>
                <w:rFonts w:cs="Times"/>
                <w:b/>
                <w:sz w:val="22"/>
                <w:szCs w:val="22"/>
                <w:lang w:val="en-US"/>
              </w:rPr>
              <w:t xml:space="preserve"> </w:t>
            </w:r>
            <w:r w:rsidR="0017171F" w:rsidRPr="00A00D86">
              <w:rPr>
                <w:rFonts w:cs="Times"/>
                <w:b/>
                <w:sz w:val="22"/>
                <w:szCs w:val="22"/>
                <w:lang w:val="en-US"/>
              </w:rPr>
              <w:t>concrete directives and guidance to</w:t>
            </w:r>
            <w:r w:rsidR="0017171F">
              <w:rPr>
                <w:rFonts w:cs="Times"/>
                <w:b/>
                <w:sz w:val="22"/>
                <w:szCs w:val="22"/>
                <w:lang w:val="en-US"/>
              </w:rPr>
              <w:t xml:space="preserve"> heads of departments, program</w:t>
            </w:r>
            <w:r w:rsidR="0017171F" w:rsidRPr="00A00D86">
              <w:rPr>
                <w:rFonts w:cs="Times"/>
                <w:b/>
                <w:sz w:val="22"/>
                <w:szCs w:val="22"/>
                <w:lang w:val="en-US"/>
              </w:rPr>
              <w:t>s,</w:t>
            </w:r>
            <w:r w:rsidR="0017171F">
              <w:rPr>
                <w:rFonts w:cs="Times"/>
                <w:b/>
                <w:sz w:val="22"/>
                <w:szCs w:val="22"/>
                <w:lang w:val="en-US"/>
              </w:rPr>
              <w:t xml:space="preserve"> funds and regional commissions. TEXT FOR POP-UP: </w:t>
            </w:r>
          </w:p>
          <w:p w:rsidR="0017171F" w:rsidRPr="00A00D86" w:rsidRDefault="0017171F" w:rsidP="0017171F">
            <w:pPr>
              <w:numPr>
                <w:ilvl w:val="0"/>
                <w:numId w:val="6"/>
              </w:numPr>
              <w:spacing w:before="100" w:beforeAutospacing="1" w:after="100" w:afterAutospacing="1"/>
              <w:rPr>
                <w:rFonts w:ascii="Times New Roman" w:eastAsia="Times New Roman" w:hAnsi="Times New Roman" w:cs="Times New Roman"/>
                <w:color w:val="333333"/>
                <w:sz w:val="22"/>
                <w:szCs w:val="22"/>
                <w:lang w:val="en-US"/>
              </w:rPr>
            </w:pPr>
            <w:r w:rsidRPr="00A00D86">
              <w:rPr>
                <w:rFonts w:ascii="Times New Roman" w:eastAsia="Times New Roman" w:hAnsi="Times New Roman" w:cs="Times New Roman"/>
                <w:color w:val="333333"/>
                <w:sz w:val="22"/>
                <w:szCs w:val="22"/>
                <w:lang w:val="en-US"/>
              </w:rPr>
              <w:t xml:space="preserve">Analytical reports and recommendations on policy or operational issues within each area of responsibility should take gender differences and disparities fully into account. </w:t>
            </w:r>
          </w:p>
          <w:p w:rsidR="0017171F" w:rsidRPr="00A00D86" w:rsidRDefault="0017171F" w:rsidP="0017171F">
            <w:pPr>
              <w:numPr>
                <w:ilvl w:val="0"/>
                <w:numId w:val="6"/>
              </w:numPr>
              <w:spacing w:before="100" w:beforeAutospacing="1" w:after="100" w:afterAutospacing="1"/>
              <w:rPr>
                <w:rFonts w:ascii="Times New Roman" w:eastAsia="Times New Roman" w:hAnsi="Times New Roman" w:cs="Times New Roman"/>
                <w:color w:val="333333"/>
                <w:sz w:val="22"/>
                <w:szCs w:val="22"/>
                <w:lang w:val="en-US"/>
              </w:rPr>
            </w:pPr>
            <w:r w:rsidRPr="00A00D86">
              <w:rPr>
                <w:rFonts w:ascii="Times New Roman" w:eastAsia="Times New Roman" w:hAnsi="Times New Roman" w:cs="Times New Roman"/>
                <w:color w:val="333333"/>
                <w:sz w:val="22"/>
                <w:szCs w:val="22"/>
                <w:lang w:val="en-US"/>
              </w:rPr>
              <w:t xml:space="preserve">Specific strategies should be formulated for gender mainstreaming; priorities should be established. </w:t>
            </w:r>
          </w:p>
          <w:p w:rsidR="0017171F" w:rsidRDefault="0017171F" w:rsidP="0017171F">
            <w:pPr>
              <w:numPr>
                <w:ilvl w:val="0"/>
                <w:numId w:val="6"/>
              </w:numPr>
              <w:spacing w:before="100" w:beforeAutospacing="1" w:after="100" w:afterAutospacing="1"/>
              <w:rPr>
                <w:rFonts w:ascii="Times New Roman" w:eastAsia="Times New Roman" w:hAnsi="Times New Roman" w:cs="Times New Roman"/>
                <w:color w:val="333333"/>
                <w:sz w:val="22"/>
                <w:szCs w:val="22"/>
                <w:lang w:val="en-US"/>
              </w:rPr>
            </w:pPr>
            <w:r w:rsidRPr="00A00D86">
              <w:rPr>
                <w:rFonts w:ascii="Times New Roman" w:eastAsia="Times New Roman" w:hAnsi="Times New Roman" w:cs="Times New Roman"/>
                <w:color w:val="333333"/>
                <w:sz w:val="22"/>
                <w:szCs w:val="22"/>
                <w:lang w:val="en-US"/>
              </w:rPr>
              <w:t xml:space="preserve">Systematic use of gender analysis, sex-disaggregation of data, and commissioning of sector-specific gender studies and surveys is required. </w:t>
            </w:r>
          </w:p>
          <w:p w:rsidR="0017171F" w:rsidRPr="00A00D86" w:rsidRDefault="0017171F" w:rsidP="0017171F">
            <w:pPr>
              <w:numPr>
                <w:ilvl w:val="0"/>
                <w:numId w:val="6"/>
              </w:numPr>
              <w:spacing w:before="100" w:beforeAutospacing="1" w:after="100" w:afterAutospacing="1"/>
              <w:rPr>
                <w:rFonts w:ascii="Times New Roman" w:eastAsia="Times New Roman" w:hAnsi="Times New Roman" w:cs="Times New Roman"/>
                <w:color w:val="333333"/>
                <w:sz w:val="22"/>
                <w:szCs w:val="22"/>
                <w:lang w:val="en-US"/>
              </w:rPr>
            </w:pPr>
            <w:r w:rsidRPr="00A00D86">
              <w:rPr>
                <w:rFonts w:ascii="Times New Roman" w:eastAsia="Times New Roman" w:hAnsi="Times New Roman" w:cs="Times New Roman"/>
                <w:color w:val="333333"/>
                <w:sz w:val="22"/>
                <w:szCs w:val="22"/>
                <w:lang w:val="en-US"/>
              </w:rPr>
              <w:t>Medium-term plans and budgets should be prepared in such a manner that gender perspectives and gender equality issues are explicit.</w:t>
            </w:r>
          </w:p>
          <w:p w:rsidR="008B1442" w:rsidRPr="00BB57C7" w:rsidRDefault="008B1442" w:rsidP="008B1442">
            <w:pPr>
              <w:widowControl w:val="0"/>
              <w:autoSpaceDE w:val="0"/>
              <w:autoSpaceDN w:val="0"/>
              <w:adjustRightInd w:val="0"/>
              <w:spacing w:after="240"/>
              <w:rPr>
                <w:rFonts w:cs="Times"/>
                <w:i/>
                <w:sz w:val="22"/>
                <w:szCs w:val="22"/>
                <w:lang w:val="en-US"/>
              </w:rPr>
            </w:pPr>
            <w:r w:rsidRPr="007B009B">
              <w:rPr>
                <w:rFonts w:cs="Times"/>
                <w:b/>
                <w:sz w:val="22"/>
                <w:szCs w:val="22"/>
                <w:lang w:val="en-US"/>
              </w:rPr>
              <w:t>4.</w:t>
            </w:r>
            <w:r w:rsidR="00F47EBA">
              <w:rPr>
                <w:rFonts w:cs="Times"/>
                <w:b/>
                <w:sz w:val="22"/>
                <w:szCs w:val="22"/>
                <w:lang w:val="en-US"/>
              </w:rPr>
              <w:t xml:space="preserve"> </w:t>
            </w:r>
            <w:r w:rsidRPr="007B009B">
              <w:rPr>
                <w:rFonts w:cs="Times"/>
                <w:b/>
                <w:sz w:val="22"/>
                <w:szCs w:val="22"/>
                <w:lang w:val="en-US"/>
              </w:rPr>
              <w:t xml:space="preserve">Outcome Document from the General Assembly, 10 June 2000 </w:t>
            </w:r>
            <w:r w:rsidR="009919E6" w:rsidRPr="009919E6">
              <w:rPr>
                <w:rFonts w:cs="Times"/>
                <w:b/>
                <w:sz w:val="22"/>
                <w:szCs w:val="22"/>
                <w:highlight w:val="green"/>
                <w:lang w:val="en-US"/>
              </w:rPr>
              <w:t>http://www.un.org/womenwatch/daw/followup/ress233e.pdf</w:t>
            </w:r>
          </w:p>
          <w:p w:rsidR="008B1442" w:rsidRPr="00AB3578" w:rsidRDefault="008B1442" w:rsidP="00F47EBA">
            <w:pPr>
              <w:widowControl w:val="0"/>
              <w:autoSpaceDE w:val="0"/>
              <w:autoSpaceDN w:val="0"/>
              <w:adjustRightInd w:val="0"/>
              <w:spacing w:after="240"/>
              <w:rPr>
                <w:rFonts w:cs="Times"/>
                <w:b/>
                <w:sz w:val="22"/>
                <w:szCs w:val="22"/>
                <w:lang w:val="en-US"/>
              </w:rPr>
            </w:pPr>
          </w:p>
        </w:tc>
      </w:tr>
      <w:tr w:rsidR="00A470DD" w:rsidRPr="00134E05" w:rsidTr="00BD59EA">
        <w:trPr>
          <w:trHeight w:val="170"/>
        </w:trPr>
        <w:tc>
          <w:tcPr>
            <w:tcW w:w="6062" w:type="dxa"/>
          </w:tcPr>
          <w:p w:rsidR="00A470DD" w:rsidRDefault="00A470DD" w:rsidP="008973FC">
            <w:pPr>
              <w:pStyle w:val="ListParagraph"/>
              <w:widowControl w:val="0"/>
              <w:numPr>
                <w:ilvl w:val="0"/>
                <w:numId w:val="2"/>
              </w:numPr>
              <w:autoSpaceDE w:val="0"/>
              <w:autoSpaceDN w:val="0"/>
              <w:adjustRightInd w:val="0"/>
              <w:spacing w:after="320"/>
              <w:rPr>
                <w:b/>
                <w:sz w:val="22"/>
                <w:szCs w:val="22"/>
                <w:lang w:val="en-US"/>
              </w:rPr>
            </w:pPr>
            <w:r>
              <w:rPr>
                <w:b/>
                <w:sz w:val="22"/>
                <w:szCs w:val="22"/>
                <w:lang w:val="en-US"/>
              </w:rPr>
              <w:lastRenderedPageBreak/>
              <w:t xml:space="preserve">EXAMPLES OF WHAT </w:t>
            </w:r>
            <w:r w:rsidR="00856B2A">
              <w:rPr>
                <w:b/>
                <w:sz w:val="22"/>
                <w:szCs w:val="22"/>
                <w:lang w:val="en-US"/>
              </w:rPr>
              <w:t xml:space="preserve">THE </w:t>
            </w:r>
            <w:r>
              <w:rPr>
                <w:b/>
                <w:sz w:val="22"/>
                <w:szCs w:val="22"/>
                <w:lang w:val="en-US"/>
              </w:rPr>
              <w:t>UN IS DOING FOR GENDER MAINSTREAMING</w:t>
            </w:r>
          </w:p>
          <w:p w:rsidR="008A2BD9" w:rsidRDefault="008A2BD9" w:rsidP="008A2BD9">
            <w:pPr>
              <w:spacing w:before="100" w:beforeAutospacing="1" w:after="100" w:afterAutospacing="1"/>
              <w:jc w:val="both"/>
              <w:rPr>
                <w:rFonts w:eastAsia="Times New Roman" w:cs="Arial"/>
                <w:sz w:val="22"/>
                <w:szCs w:val="22"/>
                <w:lang w:val="en-US" w:eastAsia="es-ES_tradnl"/>
              </w:rPr>
            </w:pPr>
            <w:r w:rsidRPr="008A2BD9">
              <w:rPr>
                <w:rFonts w:eastAsia="Times New Roman" w:cs="Arial"/>
                <w:sz w:val="22"/>
                <w:szCs w:val="22"/>
                <w:lang w:val="en-US" w:eastAsia="es-ES_tradnl"/>
              </w:rPr>
              <w:t xml:space="preserve">As a strategy gender mainstreaming involves a process of incremental change in policies, strategies and activities. Documenting good practice in mainstreaming gender equality entails recording positive steps made towards achieving this goal. </w:t>
            </w:r>
          </w:p>
          <w:p w:rsidR="008A1519" w:rsidRPr="008A1519" w:rsidRDefault="008A1519" w:rsidP="008A1519">
            <w:pPr>
              <w:spacing w:before="100" w:beforeAutospacing="1" w:after="100" w:afterAutospacing="1"/>
              <w:jc w:val="both"/>
              <w:rPr>
                <w:rFonts w:eastAsia="Times New Roman" w:cs="Arial"/>
                <w:sz w:val="22"/>
                <w:szCs w:val="22"/>
                <w:lang w:val="en-US" w:eastAsia="es-ES_tradnl"/>
              </w:rPr>
            </w:pPr>
            <w:r w:rsidRPr="008A1519">
              <w:rPr>
                <w:rFonts w:eastAsia="Times New Roman" w:cs="Arial"/>
                <w:sz w:val="22"/>
                <w:szCs w:val="22"/>
                <w:lang w:val="en-US" w:eastAsia="es-ES_tradnl"/>
              </w:rPr>
              <w:t>A</w:t>
            </w:r>
            <w:r w:rsidR="0017171F">
              <w:rPr>
                <w:rFonts w:eastAsia="Times New Roman" w:cs="Arial"/>
                <w:sz w:val="22"/>
                <w:szCs w:val="22"/>
                <w:lang w:val="en-US" w:eastAsia="es-ES_tradnl"/>
              </w:rPr>
              <w:t>n example of a</w:t>
            </w:r>
            <w:r w:rsidRPr="008A1519">
              <w:rPr>
                <w:rFonts w:eastAsia="Times New Roman" w:cs="Arial"/>
                <w:sz w:val="22"/>
                <w:szCs w:val="22"/>
                <w:lang w:val="en-US" w:eastAsia="es-ES_tradnl"/>
              </w:rPr>
              <w:t xml:space="preserve"> good practice of gender mainstreaming could be actions whic</w:t>
            </w:r>
            <w:r>
              <w:rPr>
                <w:rFonts w:eastAsia="Times New Roman" w:cs="Arial"/>
                <w:sz w:val="22"/>
                <w:szCs w:val="22"/>
                <w:lang w:val="en-US" w:eastAsia="es-ES_tradnl"/>
              </w:rPr>
              <w:t>h lead to a positive change in policies,</w:t>
            </w:r>
            <w:r w:rsidRPr="008A1519">
              <w:rPr>
                <w:rFonts w:eastAsia="Times New Roman" w:cs="Arial"/>
                <w:sz w:val="22"/>
                <w:szCs w:val="22"/>
                <w:lang w:val="en-US" w:eastAsia="es-ES_tradnl"/>
              </w:rPr>
              <w:t> </w:t>
            </w:r>
            <w:r>
              <w:rPr>
                <w:rFonts w:eastAsia="Times New Roman" w:cs="Arial"/>
                <w:sz w:val="22"/>
                <w:szCs w:val="22"/>
                <w:lang w:val="en-US" w:eastAsia="es-ES_tradnl"/>
              </w:rPr>
              <w:t>strategies / approach, advocacy efforts, l</w:t>
            </w:r>
            <w:r w:rsidRPr="008A1519">
              <w:rPr>
                <w:rFonts w:eastAsia="Times New Roman" w:cs="Arial"/>
                <w:sz w:val="22"/>
                <w:szCs w:val="22"/>
                <w:lang w:val="en-US" w:eastAsia="es-ES_tradnl"/>
              </w:rPr>
              <w:t>egi</w:t>
            </w:r>
            <w:r>
              <w:rPr>
                <w:rFonts w:eastAsia="Times New Roman" w:cs="Arial"/>
                <w:sz w:val="22"/>
                <w:szCs w:val="22"/>
                <w:lang w:val="en-US" w:eastAsia="es-ES_tradnl"/>
              </w:rPr>
              <w:t>slation, r</w:t>
            </w:r>
            <w:r w:rsidRPr="008A1519">
              <w:rPr>
                <w:rFonts w:eastAsia="Times New Roman" w:cs="Arial"/>
                <w:sz w:val="22"/>
                <w:szCs w:val="22"/>
                <w:lang w:val="en-US" w:eastAsia="es-ES_tradnl"/>
              </w:rPr>
              <w:t>es</w:t>
            </w:r>
            <w:r>
              <w:rPr>
                <w:rFonts w:eastAsia="Times New Roman" w:cs="Arial"/>
                <w:sz w:val="22"/>
                <w:szCs w:val="22"/>
                <w:lang w:val="en-US" w:eastAsia="es-ES_tradnl"/>
              </w:rPr>
              <w:t>earch and other analytical work, statistics/</w:t>
            </w:r>
            <w:r w:rsidRPr="008A1519">
              <w:rPr>
                <w:rFonts w:eastAsia="Times New Roman" w:cs="Arial"/>
                <w:sz w:val="22"/>
                <w:szCs w:val="22"/>
                <w:lang w:val="en-US" w:eastAsia="es-ES_tradnl"/>
              </w:rPr>
              <w:t>greater sex disaggregation, improved gender analysis of data, or id</w:t>
            </w:r>
            <w:r>
              <w:rPr>
                <w:rFonts w:eastAsia="Times New Roman" w:cs="Arial"/>
                <w:sz w:val="22"/>
                <w:szCs w:val="22"/>
                <w:lang w:val="en-US" w:eastAsia="es-ES_tradnl"/>
              </w:rPr>
              <w:t>entifying gaps in the data base, d</w:t>
            </w:r>
            <w:r w:rsidRPr="008A1519">
              <w:rPr>
                <w:rFonts w:eastAsia="Times New Roman" w:cs="Arial"/>
                <w:sz w:val="22"/>
                <w:szCs w:val="22"/>
                <w:lang w:val="en-US" w:eastAsia="es-ES_tradnl"/>
              </w:rPr>
              <w:t>evelopment of ind</w:t>
            </w:r>
            <w:r>
              <w:rPr>
                <w:rFonts w:eastAsia="Times New Roman" w:cs="Arial"/>
                <w:sz w:val="22"/>
                <w:szCs w:val="22"/>
                <w:lang w:val="en-US" w:eastAsia="es-ES_tradnl"/>
              </w:rPr>
              <w:t>icators and improved monitoring, medium-term plans and budgets, p</w:t>
            </w:r>
            <w:r w:rsidRPr="008A1519">
              <w:rPr>
                <w:rFonts w:eastAsia="Times New Roman" w:cs="Arial"/>
                <w:sz w:val="22"/>
                <w:szCs w:val="22"/>
                <w:lang w:val="en-US" w:eastAsia="es-ES_tradnl"/>
              </w:rPr>
              <w:t>rocedures and processes.</w:t>
            </w:r>
          </w:p>
          <w:p w:rsidR="008A1519" w:rsidRDefault="008A1519" w:rsidP="008A2BD9">
            <w:pPr>
              <w:spacing w:before="100" w:beforeAutospacing="1" w:after="100" w:afterAutospacing="1"/>
              <w:jc w:val="both"/>
              <w:rPr>
                <w:rFonts w:eastAsia="Times New Roman" w:cs="Arial"/>
                <w:sz w:val="22"/>
                <w:szCs w:val="22"/>
                <w:lang w:val="en-US" w:eastAsia="es-ES_tradnl"/>
              </w:rPr>
            </w:pPr>
          </w:p>
          <w:p w:rsidR="008A1519" w:rsidRDefault="008A1519" w:rsidP="008A2BD9">
            <w:pPr>
              <w:spacing w:before="100" w:beforeAutospacing="1" w:after="100" w:afterAutospacing="1"/>
              <w:jc w:val="both"/>
              <w:rPr>
                <w:rFonts w:eastAsia="Times New Roman" w:cs="Arial"/>
                <w:sz w:val="22"/>
                <w:szCs w:val="22"/>
                <w:lang w:val="en-US" w:eastAsia="es-ES_tradnl"/>
              </w:rPr>
            </w:pPr>
          </w:p>
          <w:p w:rsidR="008A1519" w:rsidRPr="008A2BD9" w:rsidRDefault="008A1519" w:rsidP="008A2BD9">
            <w:pPr>
              <w:spacing w:before="100" w:beforeAutospacing="1" w:after="100" w:afterAutospacing="1"/>
              <w:jc w:val="both"/>
              <w:rPr>
                <w:rFonts w:eastAsia="Times New Roman" w:cs="Arial"/>
                <w:sz w:val="22"/>
                <w:szCs w:val="22"/>
                <w:lang w:val="en-US" w:eastAsia="es-ES_tradnl"/>
              </w:rPr>
            </w:pPr>
          </w:p>
          <w:p w:rsidR="008A1519" w:rsidRPr="008A1519" w:rsidRDefault="008A1519" w:rsidP="008A1519">
            <w:pPr>
              <w:spacing w:before="100" w:beforeAutospacing="1" w:after="100" w:afterAutospacing="1"/>
              <w:jc w:val="both"/>
              <w:rPr>
                <w:rFonts w:ascii="Arial" w:eastAsia="Times New Roman" w:hAnsi="Arial" w:cs="Arial"/>
                <w:sz w:val="27"/>
                <w:szCs w:val="27"/>
                <w:lang w:val="en-US" w:eastAsia="es-ES_tradnl"/>
              </w:rPr>
            </w:pPr>
          </w:p>
        </w:tc>
        <w:tc>
          <w:tcPr>
            <w:tcW w:w="6946" w:type="dxa"/>
          </w:tcPr>
          <w:p w:rsidR="00A470DD" w:rsidRDefault="00A470DD" w:rsidP="008B1442">
            <w:pPr>
              <w:widowControl w:val="0"/>
              <w:autoSpaceDE w:val="0"/>
              <w:autoSpaceDN w:val="0"/>
              <w:adjustRightInd w:val="0"/>
              <w:spacing w:after="240"/>
              <w:rPr>
                <w:rFonts w:cs="Times"/>
                <w:b/>
                <w:sz w:val="22"/>
                <w:szCs w:val="22"/>
                <w:lang w:val="en-US"/>
              </w:rPr>
            </w:pPr>
          </w:p>
          <w:p w:rsidR="008A1519" w:rsidRPr="008A1519" w:rsidRDefault="008F7A4A" w:rsidP="008B1442">
            <w:pPr>
              <w:widowControl w:val="0"/>
              <w:autoSpaceDE w:val="0"/>
              <w:autoSpaceDN w:val="0"/>
              <w:adjustRightInd w:val="0"/>
              <w:spacing w:after="240"/>
              <w:rPr>
                <w:rFonts w:cs="Times"/>
                <w:b/>
                <w:sz w:val="22"/>
                <w:szCs w:val="22"/>
                <w:lang w:val="en-US"/>
              </w:rPr>
            </w:pPr>
            <w:r>
              <w:rPr>
                <w:rFonts w:cs="Times"/>
                <w:b/>
                <w:sz w:val="22"/>
                <w:szCs w:val="22"/>
                <w:lang w:val="en-US"/>
              </w:rPr>
              <w:t>E</w:t>
            </w:r>
            <w:r w:rsidR="008A1519">
              <w:rPr>
                <w:rFonts w:cs="Times"/>
                <w:b/>
                <w:sz w:val="22"/>
                <w:szCs w:val="22"/>
                <w:lang w:val="en-US"/>
              </w:rPr>
              <w:t>xamples of gender mainstreaming</w:t>
            </w:r>
            <w:r>
              <w:rPr>
                <w:rFonts w:cs="Times"/>
                <w:b/>
                <w:sz w:val="22"/>
                <w:szCs w:val="22"/>
                <w:lang w:val="en-US"/>
              </w:rPr>
              <w:t xml:space="preserve"> efforts</w:t>
            </w:r>
            <w:r w:rsidR="008A1519">
              <w:rPr>
                <w:rFonts w:cs="Times"/>
                <w:b/>
                <w:sz w:val="22"/>
                <w:szCs w:val="22"/>
                <w:lang w:val="en-US"/>
              </w:rPr>
              <w:t>:</w:t>
            </w:r>
          </w:p>
          <w:p w:rsidR="008F7A4A" w:rsidRDefault="00CD0FC8" w:rsidP="00106538">
            <w:pPr>
              <w:rPr>
                <w:sz w:val="22"/>
                <w:szCs w:val="22"/>
                <w:lang w:val="en-US"/>
              </w:rPr>
            </w:pPr>
            <w:r w:rsidRPr="00CD0FC8">
              <w:rPr>
                <w:sz w:val="22"/>
                <w:szCs w:val="22"/>
                <w:lang w:val="en-US"/>
              </w:rPr>
              <w:t>FAO</w:t>
            </w:r>
            <w:r w:rsidR="00106538">
              <w:rPr>
                <w:sz w:val="22"/>
                <w:szCs w:val="22"/>
                <w:lang w:val="en-US"/>
              </w:rPr>
              <w:t>:</w:t>
            </w:r>
            <w:r w:rsidR="006E6983">
              <w:rPr>
                <w:sz w:val="22"/>
                <w:szCs w:val="22"/>
                <w:lang w:val="en-US"/>
              </w:rPr>
              <w:t xml:space="preserve"> </w:t>
            </w:r>
            <w:r w:rsidRPr="00CD0FC8">
              <w:rPr>
                <w:sz w:val="22"/>
                <w:szCs w:val="22"/>
                <w:lang w:val="en-US"/>
              </w:rPr>
              <w:t>Closing the Gap between Men and Women in Agriculture</w:t>
            </w:r>
            <w:r w:rsidR="00106538">
              <w:rPr>
                <w:sz w:val="22"/>
                <w:szCs w:val="22"/>
                <w:lang w:val="en-US"/>
              </w:rPr>
              <w:t>.</w:t>
            </w:r>
          </w:p>
          <w:p w:rsidR="00106538" w:rsidRDefault="00106538" w:rsidP="00106538">
            <w:pPr>
              <w:rPr>
                <w:sz w:val="22"/>
                <w:szCs w:val="22"/>
                <w:lang w:val="en-US"/>
              </w:rPr>
            </w:pPr>
            <w:r>
              <w:rPr>
                <w:sz w:val="22"/>
                <w:szCs w:val="22"/>
                <w:lang w:val="en-US"/>
              </w:rPr>
              <w:t xml:space="preserve"> </w:t>
            </w:r>
            <w:r w:rsidR="00CD0FC8" w:rsidRPr="00CD0FC8">
              <w:rPr>
                <w:sz w:val="22"/>
                <w:szCs w:val="22"/>
                <w:lang w:val="en-US"/>
              </w:rPr>
              <w:t>The world cannot eliminate hunger without closing the gap between men and women in agriculture. With equal access to productive resources and services, such as land, water and credit, women farmers can produce 20 to 30 percent more food, enough to lift 150 million people out of hunger.</w:t>
            </w:r>
            <w:r w:rsidR="00CD0FC8" w:rsidRPr="00CD0FC8">
              <w:rPr>
                <w:lang w:val="en-US"/>
              </w:rPr>
              <w:t xml:space="preserve"> </w:t>
            </w:r>
            <w:r w:rsidR="00CD0FC8" w:rsidRPr="00CD0FC8">
              <w:rPr>
                <w:sz w:val="22"/>
                <w:szCs w:val="22"/>
                <w:lang w:val="en-US"/>
              </w:rPr>
              <w:t xml:space="preserve">Click here to see the video: </w:t>
            </w:r>
            <w:hyperlink r:id="rId12" w:history="1">
              <w:r w:rsidR="00CD0FC8" w:rsidRPr="00CD0FC8">
                <w:rPr>
                  <w:rStyle w:val="Hyperlink"/>
                  <w:color w:val="auto"/>
                  <w:sz w:val="22"/>
                  <w:szCs w:val="22"/>
                  <w:lang w:val="en-US"/>
                </w:rPr>
                <w:t>http://www.youtube.com/watch?feature=player_embedded&amp;v=uDM828TpVpY</w:t>
              </w:r>
            </w:hyperlink>
            <w:r w:rsidR="00CD0FC8" w:rsidRPr="00CD0FC8">
              <w:rPr>
                <w:sz w:val="22"/>
                <w:szCs w:val="22"/>
                <w:lang w:val="en-US"/>
              </w:rPr>
              <w:t xml:space="preserve"> </w:t>
            </w:r>
          </w:p>
          <w:p w:rsidR="008F7A4A" w:rsidRDefault="008F7A4A" w:rsidP="00106538">
            <w:pPr>
              <w:rPr>
                <w:sz w:val="22"/>
                <w:szCs w:val="22"/>
                <w:lang w:val="en-US"/>
              </w:rPr>
            </w:pPr>
          </w:p>
          <w:p w:rsidR="008F7A4A" w:rsidRPr="008F7A4A" w:rsidRDefault="006E6983" w:rsidP="008F7A4A">
            <w:pPr>
              <w:pStyle w:val="Heading1"/>
              <w:rPr>
                <w:rFonts w:asciiTheme="minorHAnsi" w:eastAsiaTheme="minorEastAsia" w:hAnsiTheme="minorHAnsi" w:cstheme="minorBidi"/>
                <w:b w:val="0"/>
                <w:bCs w:val="0"/>
                <w:color w:val="auto"/>
                <w:sz w:val="22"/>
                <w:szCs w:val="22"/>
                <w:lang w:val="en-US"/>
              </w:rPr>
            </w:pPr>
            <w:r>
              <w:rPr>
                <w:rFonts w:asciiTheme="minorHAnsi" w:eastAsiaTheme="minorEastAsia" w:hAnsiTheme="minorHAnsi" w:cstheme="minorBidi"/>
                <w:b w:val="0"/>
                <w:bCs w:val="0"/>
                <w:color w:val="auto"/>
                <w:sz w:val="22"/>
                <w:szCs w:val="22"/>
                <w:lang w:val="en-US"/>
              </w:rPr>
              <w:t xml:space="preserve">FAO: </w:t>
            </w:r>
            <w:r w:rsidR="00CD0FC8" w:rsidRPr="00CD0FC8">
              <w:rPr>
                <w:rFonts w:asciiTheme="minorHAnsi" w:eastAsiaTheme="minorEastAsia" w:hAnsiTheme="minorHAnsi" w:cstheme="minorBidi"/>
                <w:b w:val="0"/>
                <w:bCs w:val="0"/>
                <w:color w:val="auto"/>
                <w:sz w:val="22"/>
                <w:szCs w:val="22"/>
                <w:lang w:val="en-US"/>
              </w:rPr>
              <w:t xml:space="preserve">Gender analysis for forestry development planning. </w:t>
            </w:r>
            <w:r w:rsidR="00CD0FC8" w:rsidRPr="00CD0FC8">
              <w:rPr>
                <w:rFonts w:asciiTheme="minorHAnsi" w:hAnsiTheme="minorHAnsi"/>
                <w:b w:val="0"/>
                <w:sz w:val="22"/>
                <w:szCs w:val="22"/>
                <w:lang w:val="en-US"/>
              </w:rPr>
              <w:t xml:space="preserve">Click here to see the video: </w:t>
            </w:r>
            <w:r w:rsidR="008F7A4A" w:rsidRPr="008F7A4A">
              <w:rPr>
                <w:rFonts w:asciiTheme="minorHAnsi" w:eastAsiaTheme="minorEastAsia" w:hAnsiTheme="minorHAnsi" w:cstheme="minorBidi"/>
                <w:b w:val="0"/>
                <w:bCs w:val="0"/>
                <w:color w:val="auto"/>
                <w:sz w:val="22"/>
                <w:szCs w:val="22"/>
                <w:lang w:val="en-US"/>
              </w:rPr>
              <w:t>https://www.youtube.com/watch?v=rZ2EJsvDBnY</w:t>
            </w:r>
            <w:r w:rsidR="00CD0FC8" w:rsidRPr="00CD0FC8">
              <w:rPr>
                <w:rFonts w:asciiTheme="minorHAnsi" w:eastAsiaTheme="minorEastAsia" w:hAnsiTheme="minorHAnsi" w:cstheme="minorBidi"/>
                <w:b w:val="0"/>
                <w:bCs w:val="0"/>
                <w:color w:val="auto"/>
                <w:sz w:val="22"/>
                <w:szCs w:val="22"/>
                <w:lang w:val="en-US"/>
              </w:rPr>
              <w:t xml:space="preserve"> </w:t>
            </w:r>
          </w:p>
          <w:p w:rsidR="008F7A4A" w:rsidRPr="00106538" w:rsidRDefault="008F7A4A" w:rsidP="00106538">
            <w:pPr>
              <w:rPr>
                <w:sz w:val="22"/>
                <w:szCs w:val="22"/>
                <w:lang w:val="en-US"/>
              </w:rPr>
            </w:pPr>
          </w:p>
          <w:p w:rsidR="00860096" w:rsidRDefault="00CD0FC8">
            <w:pPr>
              <w:widowControl w:val="0"/>
              <w:autoSpaceDE w:val="0"/>
              <w:autoSpaceDN w:val="0"/>
              <w:adjustRightInd w:val="0"/>
              <w:spacing w:after="240"/>
              <w:rPr>
                <w:rStyle w:val="watch-title"/>
                <w:sz w:val="22"/>
                <w:szCs w:val="22"/>
                <w:lang w:val="en-US"/>
              </w:rPr>
            </w:pPr>
            <w:r w:rsidRPr="00CD0FC8">
              <w:rPr>
                <w:rFonts w:cs="Times"/>
                <w:b/>
                <w:sz w:val="22"/>
                <w:szCs w:val="22"/>
                <w:lang w:val="en-US"/>
              </w:rPr>
              <w:t xml:space="preserve">UN Peacekeeping Operations: </w:t>
            </w:r>
            <w:r w:rsidRPr="00CD0FC8">
              <w:rPr>
                <w:rStyle w:val="watch-title"/>
                <w:sz w:val="22"/>
                <w:szCs w:val="22"/>
                <w:lang w:val="en-US"/>
              </w:rPr>
              <w:t xml:space="preserve">What </w:t>
            </w:r>
            <w:proofErr w:type="gramStart"/>
            <w:r w:rsidRPr="00CD0FC8">
              <w:rPr>
                <w:rStyle w:val="watch-title"/>
                <w:sz w:val="22"/>
                <w:szCs w:val="22"/>
                <w:lang w:val="en-US"/>
              </w:rPr>
              <w:t>impact have</w:t>
            </w:r>
            <w:proofErr w:type="gramEnd"/>
            <w:r w:rsidRPr="00CD0FC8">
              <w:rPr>
                <w:rStyle w:val="watch-title"/>
                <w:sz w:val="22"/>
                <w:szCs w:val="22"/>
                <w:lang w:val="en-US"/>
              </w:rPr>
              <w:t xml:space="preserve"> peacekeeping gender teams had on the ground.</w:t>
            </w:r>
          </w:p>
          <w:p w:rsidR="00860096" w:rsidRDefault="00CD0FC8">
            <w:pPr>
              <w:widowControl w:val="0"/>
              <w:autoSpaceDE w:val="0"/>
              <w:autoSpaceDN w:val="0"/>
              <w:adjustRightInd w:val="0"/>
              <w:spacing w:after="240"/>
              <w:rPr>
                <w:sz w:val="22"/>
                <w:szCs w:val="22"/>
                <w:lang w:val="en-US"/>
              </w:rPr>
            </w:pPr>
            <w:r w:rsidRPr="00CD0FC8">
              <w:rPr>
                <w:sz w:val="22"/>
                <w:szCs w:val="22"/>
                <w:lang w:val="en-US"/>
              </w:rPr>
              <w:t>In this video from UN Peacekeeping, Gender Affairs Officer Clare Hutchinson explains the impact on the ground of the adoption in 2000 of Security Council resolution 1325 on Women, Peace and Security.</w:t>
            </w:r>
            <w:r w:rsidR="006E6983">
              <w:rPr>
                <w:sz w:val="22"/>
                <w:szCs w:val="22"/>
                <w:lang w:val="en-US"/>
              </w:rPr>
              <w:t xml:space="preserve"> </w:t>
            </w:r>
            <w:r w:rsidR="008F7A4A" w:rsidRPr="008F7A4A">
              <w:rPr>
                <w:sz w:val="22"/>
                <w:szCs w:val="22"/>
                <w:lang w:val="en-US"/>
              </w:rPr>
              <w:t>Click here to see the video:</w:t>
            </w:r>
            <w:r w:rsidRPr="00CD0FC8">
              <w:rPr>
                <w:sz w:val="22"/>
                <w:szCs w:val="22"/>
                <w:lang w:val="en-US"/>
              </w:rPr>
              <w:t xml:space="preserve"> </w:t>
            </w:r>
            <w:hyperlink r:id="rId13" w:history="1">
              <w:r w:rsidRPr="00CD0FC8">
                <w:rPr>
                  <w:rStyle w:val="Hyperlink"/>
                  <w:color w:val="auto"/>
                  <w:sz w:val="22"/>
                  <w:szCs w:val="22"/>
                  <w:lang w:val="en-US"/>
                </w:rPr>
                <w:t>https://www.youtube.com/watch?v=OD7c1oK8VEY</w:t>
              </w:r>
            </w:hyperlink>
            <w:r w:rsidRPr="00CD0FC8">
              <w:rPr>
                <w:sz w:val="22"/>
                <w:szCs w:val="22"/>
                <w:lang w:val="en-US"/>
              </w:rPr>
              <w:t xml:space="preserve"> </w:t>
            </w:r>
          </w:p>
          <w:p w:rsidR="006E6983" w:rsidRPr="006E6983" w:rsidRDefault="00CD0FC8" w:rsidP="006E6983">
            <w:pPr>
              <w:pStyle w:val="Heading1"/>
              <w:rPr>
                <w:rFonts w:asciiTheme="minorHAnsi" w:hAnsiTheme="minorHAnsi"/>
                <w:sz w:val="22"/>
                <w:szCs w:val="22"/>
                <w:lang w:val="en-US"/>
              </w:rPr>
            </w:pPr>
            <w:r w:rsidRPr="00CD0FC8">
              <w:rPr>
                <w:rFonts w:asciiTheme="minorHAnsi" w:hAnsiTheme="minorHAnsi" w:cs="Times"/>
                <w:color w:val="FF0000"/>
                <w:sz w:val="22"/>
                <w:szCs w:val="22"/>
                <w:lang w:val="en-US"/>
              </w:rPr>
              <w:t>UNDP:</w:t>
            </w:r>
            <w:r w:rsidRPr="00CD0FC8">
              <w:rPr>
                <w:rFonts w:asciiTheme="minorHAnsi" w:hAnsiTheme="minorHAnsi" w:cs="Times"/>
                <w:b w:val="0"/>
                <w:color w:val="FF0000"/>
                <w:sz w:val="22"/>
                <w:szCs w:val="22"/>
                <w:lang w:val="en-US"/>
              </w:rPr>
              <w:t xml:space="preserve"> </w:t>
            </w:r>
            <w:r w:rsidRPr="00CD0FC8">
              <w:rPr>
                <w:rStyle w:val="watch-title"/>
                <w:rFonts w:asciiTheme="minorHAnsi" w:hAnsiTheme="minorHAnsi"/>
                <w:b w:val="0"/>
                <w:sz w:val="22"/>
                <w:szCs w:val="22"/>
                <w:lang w:val="en-US"/>
              </w:rPr>
              <w:t xml:space="preserve">Gender Equality Seal: Quality Certification for Gender Mainstreaming. </w:t>
            </w:r>
            <w:r w:rsidR="006E6983" w:rsidRPr="006E6983">
              <w:rPr>
                <w:rFonts w:asciiTheme="minorHAnsi" w:hAnsiTheme="minorHAnsi"/>
                <w:b w:val="0"/>
                <w:color w:val="auto"/>
                <w:sz w:val="22"/>
                <w:szCs w:val="22"/>
                <w:lang w:val="en-US"/>
              </w:rPr>
              <w:t>Click here to see the video:</w:t>
            </w:r>
            <w:r w:rsidRPr="00CD0FC8">
              <w:rPr>
                <w:rFonts w:asciiTheme="minorHAnsi" w:hAnsiTheme="minorHAnsi"/>
                <w:b w:val="0"/>
                <w:color w:val="auto"/>
                <w:sz w:val="22"/>
                <w:szCs w:val="22"/>
                <w:lang w:val="en-US"/>
              </w:rPr>
              <w:t xml:space="preserve"> </w:t>
            </w:r>
            <w:r w:rsidRPr="00CD0FC8">
              <w:rPr>
                <w:rStyle w:val="watch-title"/>
                <w:rFonts w:asciiTheme="minorHAnsi" w:hAnsiTheme="minorHAnsi"/>
                <w:b w:val="0"/>
                <w:sz w:val="22"/>
                <w:szCs w:val="22"/>
                <w:lang w:val="en-US"/>
              </w:rPr>
              <w:t>https://www.youtube.com/watch?v=TOFReGIvcDo&amp;list=UUG9ZRFe_E8sp1aWbHkHSDSg&amp;index=2</w:t>
            </w:r>
            <w:r w:rsidRPr="00CD0FC8">
              <w:rPr>
                <w:rStyle w:val="watch-title"/>
                <w:rFonts w:asciiTheme="minorHAnsi" w:hAnsiTheme="minorHAnsi"/>
                <w:sz w:val="22"/>
                <w:szCs w:val="22"/>
                <w:lang w:val="en-US"/>
              </w:rPr>
              <w:t xml:space="preserve"> </w:t>
            </w:r>
          </w:p>
          <w:p w:rsidR="00134E05" w:rsidRDefault="00134E05" w:rsidP="008B1442">
            <w:pPr>
              <w:widowControl w:val="0"/>
              <w:autoSpaceDE w:val="0"/>
              <w:autoSpaceDN w:val="0"/>
              <w:adjustRightInd w:val="0"/>
              <w:spacing w:after="240"/>
              <w:rPr>
                <w:rFonts w:cs="Times"/>
                <w:b/>
                <w:color w:val="FF0000"/>
                <w:sz w:val="22"/>
                <w:szCs w:val="22"/>
                <w:lang w:val="en-US"/>
              </w:rPr>
            </w:pPr>
          </w:p>
          <w:p w:rsidR="00134E05" w:rsidRPr="00E64323" w:rsidRDefault="00CD0FC8" w:rsidP="00134E05">
            <w:pPr>
              <w:pStyle w:val="Default"/>
              <w:rPr>
                <w:rFonts w:asciiTheme="minorHAnsi" w:hAnsiTheme="minorHAnsi"/>
                <w:sz w:val="22"/>
                <w:szCs w:val="22"/>
                <w:lang w:val="en-US"/>
              </w:rPr>
            </w:pPr>
            <w:r w:rsidRPr="00CD0FC8">
              <w:rPr>
                <w:rFonts w:asciiTheme="minorHAnsi" w:hAnsiTheme="minorHAnsi" w:cs="Times"/>
                <w:b/>
                <w:color w:val="FF0000"/>
                <w:sz w:val="22"/>
                <w:szCs w:val="22"/>
                <w:lang w:val="en-US"/>
              </w:rPr>
              <w:t>For more examples see pages 25-29 of the report:</w:t>
            </w:r>
          </w:p>
          <w:p w:rsidR="00134E05" w:rsidRPr="00E64323" w:rsidRDefault="00CD0FC8" w:rsidP="00134E05">
            <w:pPr>
              <w:autoSpaceDE w:val="0"/>
              <w:autoSpaceDN w:val="0"/>
              <w:adjustRightInd w:val="0"/>
              <w:rPr>
                <w:rFonts w:cs="Arial"/>
                <w:color w:val="000000"/>
                <w:sz w:val="22"/>
                <w:szCs w:val="22"/>
                <w:lang w:val="en-US"/>
              </w:rPr>
            </w:pPr>
            <w:r w:rsidRPr="00CD0FC8">
              <w:rPr>
                <w:rFonts w:cs="Arial"/>
                <w:b/>
                <w:bCs/>
                <w:color w:val="000000"/>
                <w:sz w:val="22"/>
                <w:szCs w:val="22"/>
                <w:lang w:val="en-US"/>
              </w:rPr>
              <w:t xml:space="preserve">Advancing Gender Equality and Women’s Empowerment: </w:t>
            </w:r>
          </w:p>
          <w:p w:rsidR="00134E05" w:rsidRPr="00E64323" w:rsidRDefault="00CD0FC8" w:rsidP="00134E05">
            <w:pPr>
              <w:autoSpaceDE w:val="0"/>
              <w:autoSpaceDN w:val="0"/>
              <w:adjustRightInd w:val="0"/>
              <w:rPr>
                <w:rFonts w:cs="Arial"/>
                <w:color w:val="000000"/>
                <w:sz w:val="22"/>
                <w:szCs w:val="22"/>
                <w:lang w:val="en-US"/>
              </w:rPr>
            </w:pPr>
            <w:r w:rsidRPr="00CD0FC8">
              <w:rPr>
                <w:rFonts w:cs="Arial"/>
                <w:b/>
                <w:bCs/>
                <w:color w:val="000000"/>
                <w:sz w:val="22"/>
                <w:szCs w:val="22"/>
                <w:lang w:val="en-US"/>
              </w:rPr>
              <w:t xml:space="preserve">An Assessment of Gender Mainstreaming </w:t>
            </w:r>
          </w:p>
          <w:p w:rsidR="00134E05" w:rsidRPr="00E64323" w:rsidRDefault="00CD0FC8" w:rsidP="00134E05">
            <w:pPr>
              <w:autoSpaceDE w:val="0"/>
              <w:autoSpaceDN w:val="0"/>
              <w:adjustRightInd w:val="0"/>
              <w:rPr>
                <w:rFonts w:cs="Arial"/>
                <w:color w:val="000000"/>
                <w:sz w:val="22"/>
                <w:szCs w:val="22"/>
                <w:lang w:val="en-US"/>
              </w:rPr>
            </w:pPr>
            <w:r w:rsidRPr="00CD0FC8">
              <w:rPr>
                <w:rFonts w:cs="Arial"/>
                <w:b/>
                <w:bCs/>
                <w:color w:val="000000"/>
                <w:sz w:val="22"/>
                <w:szCs w:val="22"/>
                <w:lang w:val="en-US"/>
              </w:rPr>
              <w:t xml:space="preserve">in UN Operational Activities for Development </w:t>
            </w:r>
          </w:p>
          <w:p w:rsidR="00134E05" w:rsidRDefault="00CD0FC8" w:rsidP="00134E05">
            <w:pPr>
              <w:widowControl w:val="0"/>
              <w:autoSpaceDE w:val="0"/>
              <w:autoSpaceDN w:val="0"/>
              <w:adjustRightInd w:val="0"/>
              <w:spacing w:after="240"/>
              <w:rPr>
                <w:ins w:id="3" w:author="Terada Saori" w:date="2013-04-09T16:50:00Z"/>
                <w:rFonts w:cs="Times"/>
                <w:b/>
                <w:color w:val="FF0000"/>
                <w:sz w:val="22"/>
                <w:szCs w:val="22"/>
              </w:rPr>
            </w:pPr>
            <w:r w:rsidRPr="00CD0FC8">
              <w:rPr>
                <w:rFonts w:cs="Times New Roman"/>
                <w:b/>
                <w:bCs/>
                <w:color w:val="000000"/>
                <w:sz w:val="22"/>
                <w:szCs w:val="22"/>
              </w:rPr>
              <w:t>15 June 2012</w:t>
            </w:r>
            <w:r w:rsidR="00134E05" w:rsidRPr="00E64323">
              <w:rPr>
                <w:rFonts w:cs="Times"/>
                <w:b/>
                <w:color w:val="FF0000"/>
                <w:sz w:val="22"/>
                <w:szCs w:val="22"/>
              </w:rPr>
              <w:t>http://www.un.org/esa/coordination/pdf/qcpr_final_report_6-15.pdf</w:t>
            </w:r>
          </w:p>
          <w:p w:rsidR="0014747C" w:rsidRDefault="0014747C" w:rsidP="0014747C">
            <w:pPr>
              <w:widowControl w:val="0"/>
              <w:autoSpaceDE w:val="0"/>
              <w:autoSpaceDN w:val="0"/>
              <w:adjustRightInd w:val="0"/>
              <w:spacing w:after="240"/>
              <w:rPr>
                <w:ins w:id="4" w:author="Terada Saori" w:date="2013-04-09T16:54:00Z"/>
                <w:rFonts w:cs="Times"/>
                <w:color w:val="FF0000"/>
                <w:sz w:val="22"/>
                <w:szCs w:val="22"/>
              </w:rPr>
            </w:pPr>
            <w:ins w:id="5" w:author="Terada Saori" w:date="2013-04-09T16:50:00Z">
              <w:r>
                <w:rPr>
                  <w:rFonts w:cs="Times"/>
                  <w:b/>
                  <w:color w:val="FF0000"/>
                  <w:sz w:val="22"/>
                  <w:szCs w:val="22"/>
                </w:rPr>
                <w:t xml:space="preserve">OHCHR: </w:t>
              </w:r>
              <w:r w:rsidRPr="0014747C">
                <w:rPr>
                  <w:rFonts w:cs="Times"/>
                  <w:color w:val="FF0000"/>
                  <w:sz w:val="22"/>
                  <w:szCs w:val="22"/>
                  <w:rPrChange w:id="6" w:author="Terada Saori" w:date="2013-04-09T16:52:00Z">
                    <w:rPr>
                      <w:rFonts w:cs="Times"/>
                      <w:b/>
                      <w:color w:val="FF0000"/>
                      <w:sz w:val="22"/>
                      <w:szCs w:val="22"/>
                    </w:rPr>
                  </w:rPrChange>
                </w:rPr>
                <w:t xml:space="preserve">in </w:t>
              </w:r>
              <w:proofErr w:type="spellStart"/>
              <w:r w:rsidRPr="0014747C">
                <w:rPr>
                  <w:rFonts w:cs="Times"/>
                  <w:color w:val="FF0000"/>
                  <w:sz w:val="22"/>
                  <w:szCs w:val="22"/>
                  <w:rPrChange w:id="7" w:author="Terada Saori" w:date="2013-04-09T16:52:00Z">
                    <w:rPr>
                      <w:rFonts w:cs="Times"/>
                      <w:b/>
                      <w:color w:val="FF0000"/>
                      <w:sz w:val="22"/>
                      <w:szCs w:val="22"/>
                    </w:rPr>
                  </w:rPrChange>
                </w:rPr>
                <w:t>order</w:t>
              </w:r>
              <w:proofErr w:type="spellEnd"/>
              <w:r w:rsidRPr="0014747C">
                <w:rPr>
                  <w:rFonts w:cs="Times"/>
                  <w:color w:val="FF0000"/>
                  <w:sz w:val="22"/>
                  <w:szCs w:val="22"/>
                  <w:rPrChange w:id="8"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9" w:author="Terada Saori" w:date="2013-04-09T16:52:00Z">
                    <w:rPr>
                      <w:rFonts w:cs="Times"/>
                      <w:b/>
                      <w:color w:val="FF0000"/>
                      <w:sz w:val="22"/>
                      <w:szCs w:val="22"/>
                    </w:rPr>
                  </w:rPrChange>
                </w:rPr>
                <w:t>to</w:t>
              </w:r>
              <w:proofErr w:type="spellEnd"/>
              <w:r w:rsidRPr="0014747C">
                <w:rPr>
                  <w:rFonts w:cs="Times"/>
                  <w:color w:val="FF0000"/>
                  <w:sz w:val="22"/>
                  <w:szCs w:val="22"/>
                  <w:rPrChange w:id="10"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11" w:author="Terada Saori" w:date="2013-04-09T16:52:00Z">
                    <w:rPr>
                      <w:rFonts w:cs="Times"/>
                      <w:b/>
                      <w:color w:val="FF0000"/>
                      <w:sz w:val="22"/>
                      <w:szCs w:val="22"/>
                    </w:rPr>
                  </w:rPrChange>
                </w:rPr>
                <w:t>increase</w:t>
              </w:r>
              <w:proofErr w:type="spellEnd"/>
              <w:r w:rsidRPr="0014747C">
                <w:rPr>
                  <w:rFonts w:cs="Times"/>
                  <w:color w:val="FF0000"/>
                  <w:sz w:val="22"/>
                  <w:szCs w:val="22"/>
                  <w:rPrChange w:id="12"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13" w:author="Terada Saori" w:date="2013-04-09T16:52:00Z">
                    <w:rPr>
                      <w:rFonts w:cs="Times"/>
                      <w:b/>
                      <w:color w:val="FF0000"/>
                      <w:sz w:val="22"/>
                      <w:szCs w:val="22"/>
                    </w:rPr>
                  </w:rPrChange>
                </w:rPr>
                <w:t>accountability</w:t>
              </w:r>
              <w:proofErr w:type="spellEnd"/>
              <w:r w:rsidRPr="0014747C">
                <w:rPr>
                  <w:rFonts w:cs="Times"/>
                  <w:color w:val="FF0000"/>
                  <w:sz w:val="22"/>
                  <w:szCs w:val="22"/>
                  <w:rPrChange w:id="14"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15" w:author="Terada Saori" w:date="2013-04-09T16:52:00Z">
                    <w:rPr>
                      <w:rFonts w:cs="Times"/>
                      <w:b/>
                      <w:color w:val="FF0000"/>
                      <w:sz w:val="22"/>
                      <w:szCs w:val="22"/>
                    </w:rPr>
                  </w:rPrChange>
                </w:rPr>
                <w:t>on</w:t>
              </w:r>
              <w:proofErr w:type="spellEnd"/>
              <w:r w:rsidRPr="0014747C">
                <w:rPr>
                  <w:rFonts w:cs="Times"/>
                  <w:color w:val="FF0000"/>
                  <w:sz w:val="22"/>
                  <w:szCs w:val="22"/>
                  <w:rPrChange w:id="16"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17" w:author="Terada Saori" w:date="2013-04-09T16:52:00Z">
                    <w:rPr>
                      <w:rFonts w:cs="Times"/>
                      <w:b/>
                      <w:color w:val="FF0000"/>
                      <w:sz w:val="22"/>
                      <w:szCs w:val="22"/>
                    </w:rPr>
                  </w:rPrChange>
                </w:rPr>
                <w:t>gender</w:t>
              </w:r>
              <w:proofErr w:type="spellEnd"/>
              <w:r w:rsidRPr="0014747C">
                <w:rPr>
                  <w:rFonts w:cs="Times"/>
                  <w:color w:val="FF0000"/>
                  <w:sz w:val="22"/>
                  <w:szCs w:val="22"/>
                  <w:rPrChange w:id="18"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19" w:author="Terada Saori" w:date="2013-04-09T16:52:00Z">
                    <w:rPr>
                      <w:rFonts w:cs="Times"/>
                      <w:b/>
                      <w:color w:val="FF0000"/>
                      <w:sz w:val="22"/>
                      <w:szCs w:val="22"/>
                    </w:rPr>
                  </w:rPrChange>
                </w:rPr>
                <w:t>mainstreaming</w:t>
              </w:r>
              <w:proofErr w:type="spellEnd"/>
              <w:r w:rsidRPr="0014747C">
                <w:rPr>
                  <w:rFonts w:cs="Times"/>
                  <w:color w:val="FF0000"/>
                  <w:sz w:val="22"/>
                  <w:szCs w:val="22"/>
                  <w:rPrChange w:id="20" w:author="Terada Saori" w:date="2013-04-09T16:52:00Z">
                    <w:rPr>
                      <w:rFonts w:cs="Times"/>
                      <w:b/>
                      <w:color w:val="FF0000"/>
                      <w:sz w:val="22"/>
                      <w:szCs w:val="22"/>
                    </w:rPr>
                  </w:rPrChange>
                </w:rPr>
                <w:t xml:space="preserve">, </w:t>
              </w:r>
            </w:ins>
            <w:proofErr w:type="spellStart"/>
            <w:ins w:id="21" w:author="Terada Saori" w:date="2013-04-09T16:52:00Z">
              <w:r w:rsidRPr="0014747C">
                <w:rPr>
                  <w:rFonts w:cs="Times"/>
                  <w:color w:val="FF0000"/>
                  <w:sz w:val="22"/>
                  <w:szCs w:val="22"/>
                  <w:rPrChange w:id="22" w:author="Terada Saori" w:date="2013-04-09T16:52:00Z">
                    <w:rPr>
                      <w:rFonts w:cs="Times"/>
                      <w:b/>
                      <w:color w:val="FF0000"/>
                      <w:sz w:val="22"/>
                      <w:szCs w:val="22"/>
                    </w:rPr>
                  </w:rPrChange>
                </w:rPr>
                <w:t>the</w:t>
              </w:r>
              <w:proofErr w:type="spellEnd"/>
              <w:r w:rsidRPr="0014747C">
                <w:rPr>
                  <w:rFonts w:cs="Times"/>
                  <w:color w:val="FF0000"/>
                  <w:sz w:val="22"/>
                  <w:szCs w:val="22"/>
                  <w:rPrChange w:id="23"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24" w:author="Terada Saori" w:date="2013-04-09T16:52:00Z">
                    <w:rPr>
                      <w:rFonts w:cs="Times"/>
                      <w:b/>
                      <w:color w:val="FF0000"/>
                      <w:sz w:val="22"/>
                      <w:szCs w:val="22"/>
                    </w:rPr>
                  </w:rPrChange>
                </w:rPr>
                <w:t>following</w:t>
              </w:r>
              <w:proofErr w:type="spellEnd"/>
              <w:r w:rsidRPr="0014747C">
                <w:rPr>
                  <w:rFonts w:cs="Times"/>
                  <w:color w:val="FF0000"/>
                  <w:sz w:val="22"/>
                  <w:szCs w:val="22"/>
                  <w:rPrChange w:id="25" w:author="Terada Saori" w:date="2013-04-09T16:52:00Z">
                    <w:rPr>
                      <w:rFonts w:cs="Times"/>
                      <w:b/>
                      <w:color w:val="FF0000"/>
                      <w:sz w:val="22"/>
                      <w:szCs w:val="22"/>
                    </w:rPr>
                  </w:rPrChange>
                </w:rPr>
                <w:t xml:space="preserve"> </w:t>
              </w:r>
              <w:proofErr w:type="spellStart"/>
              <w:r w:rsidRPr="0014747C">
                <w:rPr>
                  <w:rFonts w:cs="Times"/>
                  <w:color w:val="FF0000"/>
                  <w:sz w:val="22"/>
                  <w:szCs w:val="22"/>
                  <w:rPrChange w:id="26" w:author="Terada Saori" w:date="2013-04-09T16:52:00Z">
                    <w:rPr>
                      <w:rFonts w:cs="Times"/>
                      <w:b/>
                      <w:color w:val="FF0000"/>
                      <w:sz w:val="22"/>
                      <w:szCs w:val="22"/>
                    </w:rPr>
                  </w:rPrChange>
                </w:rPr>
                <w:t>measure</w:t>
              </w:r>
              <w:r w:rsidRPr="0014747C">
                <w:rPr>
                  <w:rFonts w:cs="Times"/>
                  <w:color w:val="FF0000"/>
                  <w:sz w:val="22"/>
                  <w:szCs w:val="22"/>
                </w:rPr>
                <w:t>s</w:t>
              </w:r>
              <w:proofErr w:type="spellEnd"/>
              <w:r w:rsidRPr="0014747C">
                <w:rPr>
                  <w:rFonts w:cs="Times"/>
                  <w:color w:val="FF0000"/>
                  <w:sz w:val="22"/>
                  <w:szCs w:val="22"/>
                </w:rPr>
                <w:t xml:space="preserve"> are </w:t>
              </w:r>
              <w:proofErr w:type="spellStart"/>
              <w:r w:rsidRPr="0014747C">
                <w:rPr>
                  <w:rFonts w:cs="Times"/>
                  <w:color w:val="FF0000"/>
                  <w:sz w:val="22"/>
                  <w:szCs w:val="22"/>
                </w:rPr>
                <w:t>applied</w:t>
              </w:r>
              <w:proofErr w:type="spellEnd"/>
              <w:r w:rsidRPr="0014747C">
                <w:rPr>
                  <w:rFonts w:cs="Times"/>
                  <w:color w:val="FF0000"/>
                  <w:sz w:val="22"/>
                  <w:szCs w:val="22"/>
                </w:rPr>
                <w:t xml:space="preserve"> in OHCHR:</w:t>
              </w:r>
              <w:r>
                <w:rPr>
                  <w:rFonts w:cs="Times"/>
                  <w:color w:val="FF0000"/>
                  <w:sz w:val="22"/>
                  <w:szCs w:val="22"/>
                </w:rPr>
                <w:br/>
                <w:t xml:space="preserve">- </w:t>
              </w:r>
              <w:proofErr w:type="spellStart"/>
              <w:r>
                <w:rPr>
                  <w:rFonts w:cs="Times"/>
                  <w:color w:val="FF0000"/>
                  <w:sz w:val="22"/>
                  <w:szCs w:val="22"/>
                </w:rPr>
                <w:t>all</w:t>
              </w:r>
              <w:proofErr w:type="spellEnd"/>
              <w:r>
                <w:rPr>
                  <w:rFonts w:cs="Times"/>
                  <w:color w:val="FF0000"/>
                  <w:sz w:val="22"/>
                  <w:szCs w:val="22"/>
                </w:rPr>
                <w:t xml:space="preserve"> </w:t>
              </w:r>
              <w:proofErr w:type="spellStart"/>
              <w:r>
                <w:rPr>
                  <w:rFonts w:cs="Times"/>
                  <w:color w:val="FF0000"/>
                  <w:sz w:val="22"/>
                  <w:szCs w:val="22"/>
                </w:rPr>
                <w:t>ePerformances</w:t>
              </w:r>
              <w:proofErr w:type="spellEnd"/>
              <w:r>
                <w:rPr>
                  <w:rFonts w:cs="Times"/>
                  <w:color w:val="FF0000"/>
                  <w:sz w:val="22"/>
                  <w:szCs w:val="22"/>
                </w:rPr>
                <w:t xml:space="preserve"> </w:t>
              </w:r>
              <w:proofErr w:type="spellStart"/>
              <w:r>
                <w:rPr>
                  <w:rFonts w:cs="Times"/>
                  <w:color w:val="FF0000"/>
                  <w:sz w:val="22"/>
                  <w:szCs w:val="22"/>
                </w:rPr>
                <w:t>evalation</w:t>
              </w:r>
              <w:proofErr w:type="spellEnd"/>
              <w:r>
                <w:rPr>
                  <w:rFonts w:cs="Times"/>
                  <w:color w:val="FF0000"/>
                  <w:sz w:val="22"/>
                  <w:szCs w:val="22"/>
                </w:rPr>
                <w:t xml:space="preserve"> </w:t>
              </w:r>
              <w:proofErr w:type="spellStart"/>
              <w:r>
                <w:rPr>
                  <w:rFonts w:cs="Times"/>
                  <w:color w:val="FF0000"/>
                  <w:sz w:val="22"/>
                  <w:szCs w:val="22"/>
                </w:rPr>
                <w:t>for</w:t>
              </w:r>
              <w:proofErr w:type="spellEnd"/>
              <w:r>
                <w:rPr>
                  <w:rFonts w:cs="Times"/>
                  <w:color w:val="FF0000"/>
                  <w:sz w:val="22"/>
                  <w:szCs w:val="22"/>
                </w:rPr>
                <w:t xml:space="preserve"> GS, P and D staff </w:t>
              </w:r>
              <w:proofErr w:type="spellStart"/>
              <w:r>
                <w:rPr>
                  <w:rFonts w:cs="Times"/>
                  <w:color w:val="FF0000"/>
                  <w:sz w:val="22"/>
                  <w:szCs w:val="22"/>
                </w:rPr>
                <w:t>must</w:t>
              </w:r>
              <w:proofErr w:type="spellEnd"/>
              <w:r>
                <w:rPr>
                  <w:rFonts w:cs="Times"/>
                  <w:color w:val="FF0000"/>
                  <w:sz w:val="22"/>
                  <w:szCs w:val="22"/>
                </w:rPr>
                <w:t xml:space="preserve"> </w:t>
              </w:r>
              <w:proofErr w:type="spellStart"/>
              <w:r>
                <w:rPr>
                  <w:rFonts w:cs="Times"/>
                  <w:color w:val="FF0000"/>
                  <w:sz w:val="22"/>
                  <w:szCs w:val="22"/>
                </w:rPr>
                <w:t>include</w:t>
              </w:r>
              <w:proofErr w:type="spellEnd"/>
              <w:r>
                <w:rPr>
                  <w:rFonts w:cs="Times"/>
                  <w:color w:val="FF0000"/>
                  <w:sz w:val="22"/>
                  <w:szCs w:val="22"/>
                </w:rPr>
                <w:t xml:space="preserve"> </w:t>
              </w:r>
              <w:proofErr w:type="spellStart"/>
              <w:r>
                <w:rPr>
                  <w:rFonts w:cs="Times"/>
                  <w:color w:val="FF0000"/>
                  <w:sz w:val="22"/>
                  <w:szCs w:val="22"/>
                </w:rPr>
                <w:t>gender</w:t>
              </w:r>
              <w:proofErr w:type="spellEnd"/>
              <w:r>
                <w:rPr>
                  <w:rFonts w:cs="Times"/>
                  <w:color w:val="FF0000"/>
                  <w:sz w:val="22"/>
                  <w:szCs w:val="22"/>
                </w:rPr>
                <w:t xml:space="preserve"> as a </w:t>
              </w:r>
              <w:proofErr w:type="spellStart"/>
              <w:r>
                <w:rPr>
                  <w:rFonts w:cs="Times"/>
                  <w:color w:val="FF0000"/>
                  <w:sz w:val="22"/>
                  <w:szCs w:val="22"/>
                </w:rPr>
                <w:t>goal</w:t>
              </w:r>
              <w:proofErr w:type="spellEnd"/>
              <w:r>
                <w:rPr>
                  <w:rFonts w:cs="Times"/>
                  <w:color w:val="FF0000"/>
                  <w:sz w:val="22"/>
                  <w:szCs w:val="22"/>
                </w:rPr>
                <w:t xml:space="preserve">, </w:t>
              </w:r>
              <w:proofErr w:type="spellStart"/>
              <w:r>
                <w:rPr>
                  <w:rFonts w:cs="Times"/>
                  <w:color w:val="FF0000"/>
                  <w:sz w:val="22"/>
                  <w:szCs w:val="22"/>
                </w:rPr>
                <w:t>action</w:t>
              </w:r>
              <w:proofErr w:type="spellEnd"/>
              <w:r>
                <w:rPr>
                  <w:rFonts w:cs="Times"/>
                  <w:color w:val="FF0000"/>
                  <w:sz w:val="22"/>
                  <w:szCs w:val="22"/>
                </w:rPr>
                <w:t xml:space="preserve"> </w:t>
              </w:r>
              <w:proofErr w:type="spellStart"/>
              <w:r>
                <w:rPr>
                  <w:rFonts w:cs="Times"/>
                  <w:color w:val="FF0000"/>
                  <w:sz w:val="22"/>
                  <w:szCs w:val="22"/>
                </w:rPr>
                <w:t>or</w:t>
              </w:r>
              <w:proofErr w:type="spellEnd"/>
              <w:r>
                <w:rPr>
                  <w:rFonts w:cs="Times"/>
                  <w:color w:val="FF0000"/>
                  <w:sz w:val="22"/>
                  <w:szCs w:val="22"/>
                </w:rPr>
                <w:t xml:space="preserve"> </w:t>
              </w:r>
              <w:proofErr w:type="spellStart"/>
              <w:r>
                <w:rPr>
                  <w:rFonts w:cs="Times"/>
                  <w:color w:val="FF0000"/>
                  <w:sz w:val="22"/>
                  <w:szCs w:val="22"/>
                </w:rPr>
                <w:t>success</w:t>
              </w:r>
              <w:proofErr w:type="spellEnd"/>
              <w:r>
                <w:rPr>
                  <w:rFonts w:cs="Times"/>
                  <w:color w:val="FF0000"/>
                  <w:sz w:val="22"/>
                  <w:szCs w:val="22"/>
                </w:rPr>
                <w:t xml:space="preserve"> </w:t>
              </w:r>
              <w:proofErr w:type="spellStart"/>
              <w:r>
                <w:rPr>
                  <w:rFonts w:cs="Times"/>
                  <w:color w:val="FF0000"/>
                  <w:sz w:val="22"/>
                  <w:szCs w:val="22"/>
                </w:rPr>
                <w:t>criteria</w:t>
              </w:r>
              <w:proofErr w:type="spellEnd"/>
              <w:r>
                <w:rPr>
                  <w:rFonts w:cs="Times"/>
                  <w:color w:val="FF0000"/>
                  <w:sz w:val="22"/>
                  <w:szCs w:val="22"/>
                </w:rPr>
                <w:t xml:space="preserve">. </w:t>
              </w:r>
            </w:ins>
            <w:proofErr w:type="spellStart"/>
            <w:ins w:id="27" w:author="Terada Saori" w:date="2013-04-09T16:53:00Z">
              <w:r>
                <w:rPr>
                  <w:rFonts w:cs="Times"/>
                  <w:color w:val="FF0000"/>
                  <w:sz w:val="22"/>
                  <w:szCs w:val="22"/>
                </w:rPr>
                <w:t>Sample</w:t>
              </w:r>
              <w:proofErr w:type="spellEnd"/>
              <w:r>
                <w:rPr>
                  <w:rFonts w:cs="Times"/>
                  <w:color w:val="FF0000"/>
                  <w:sz w:val="22"/>
                  <w:szCs w:val="22"/>
                </w:rPr>
                <w:t xml:space="preserve"> </w:t>
              </w:r>
              <w:proofErr w:type="spellStart"/>
              <w:r>
                <w:rPr>
                  <w:rFonts w:cs="Times"/>
                  <w:color w:val="FF0000"/>
                  <w:sz w:val="22"/>
                  <w:szCs w:val="22"/>
                </w:rPr>
                <w:t>language</w:t>
              </w:r>
              <w:proofErr w:type="spellEnd"/>
              <w:r>
                <w:rPr>
                  <w:rFonts w:cs="Times"/>
                  <w:color w:val="FF0000"/>
                  <w:sz w:val="22"/>
                  <w:szCs w:val="22"/>
                </w:rPr>
                <w:t xml:space="preserve"> </w:t>
              </w:r>
              <w:proofErr w:type="spellStart"/>
              <w:r>
                <w:rPr>
                  <w:rFonts w:cs="Times"/>
                  <w:color w:val="FF0000"/>
                  <w:sz w:val="22"/>
                  <w:szCs w:val="22"/>
                </w:rPr>
                <w:t>have</w:t>
              </w:r>
              <w:proofErr w:type="spellEnd"/>
              <w:r>
                <w:rPr>
                  <w:rFonts w:cs="Times"/>
                  <w:color w:val="FF0000"/>
                  <w:sz w:val="22"/>
                  <w:szCs w:val="22"/>
                </w:rPr>
                <w:t xml:space="preserve"> </w:t>
              </w:r>
              <w:proofErr w:type="spellStart"/>
              <w:r>
                <w:rPr>
                  <w:rFonts w:cs="Times"/>
                  <w:color w:val="FF0000"/>
                  <w:sz w:val="22"/>
                  <w:szCs w:val="22"/>
                </w:rPr>
                <w:t>been</w:t>
              </w:r>
              <w:proofErr w:type="spellEnd"/>
              <w:r>
                <w:rPr>
                  <w:rFonts w:cs="Times"/>
                  <w:color w:val="FF0000"/>
                  <w:sz w:val="22"/>
                  <w:szCs w:val="22"/>
                </w:rPr>
                <w:t xml:space="preserve"> </w:t>
              </w:r>
              <w:proofErr w:type="spellStart"/>
              <w:r>
                <w:rPr>
                  <w:rFonts w:cs="Times"/>
                  <w:color w:val="FF0000"/>
                  <w:sz w:val="22"/>
                  <w:szCs w:val="22"/>
                </w:rPr>
                <w:t>developped</w:t>
              </w:r>
              <w:proofErr w:type="spellEnd"/>
              <w:r>
                <w:rPr>
                  <w:rFonts w:cs="Times"/>
                  <w:color w:val="FF0000"/>
                  <w:sz w:val="22"/>
                  <w:szCs w:val="22"/>
                </w:rPr>
                <w:t xml:space="preserve"> </w:t>
              </w:r>
              <w:proofErr w:type="spellStart"/>
              <w:r>
                <w:rPr>
                  <w:rFonts w:cs="Times"/>
                  <w:color w:val="FF0000"/>
                  <w:sz w:val="22"/>
                  <w:szCs w:val="22"/>
                </w:rPr>
                <w:t>for</w:t>
              </w:r>
              <w:proofErr w:type="spellEnd"/>
              <w:r>
                <w:rPr>
                  <w:rFonts w:cs="Times"/>
                  <w:color w:val="FF0000"/>
                  <w:sz w:val="22"/>
                  <w:szCs w:val="22"/>
                </w:rPr>
                <w:t xml:space="preserve"> </w:t>
              </w:r>
              <w:proofErr w:type="spellStart"/>
              <w:r>
                <w:rPr>
                  <w:rFonts w:cs="Times"/>
                  <w:color w:val="FF0000"/>
                  <w:sz w:val="22"/>
                  <w:szCs w:val="22"/>
                </w:rPr>
                <w:t>all</w:t>
              </w:r>
              <w:proofErr w:type="spellEnd"/>
              <w:r>
                <w:rPr>
                  <w:rFonts w:cs="Times"/>
                  <w:color w:val="FF0000"/>
                  <w:sz w:val="22"/>
                  <w:szCs w:val="22"/>
                </w:rPr>
                <w:t xml:space="preserve"> </w:t>
              </w:r>
              <w:proofErr w:type="spellStart"/>
              <w:r>
                <w:rPr>
                  <w:rFonts w:cs="Times"/>
                  <w:color w:val="FF0000"/>
                  <w:sz w:val="22"/>
                  <w:szCs w:val="22"/>
                </w:rPr>
                <w:t>job</w:t>
              </w:r>
              <w:proofErr w:type="spellEnd"/>
              <w:r>
                <w:rPr>
                  <w:rFonts w:cs="Times"/>
                  <w:color w:val="FF0000"/>
                  <w:sz w:val="22"/>
                  <w:szCs w:val="22"/>
                </w:rPr>
                <w:t xml:space="preserve"> </w:t>
              </w:r>
              <w:proofErr w:type="spellStart"/>
              <w:r>
                <w:rPr>
                  <w:rFonts w:cs="Times"/>
                  <w:color w:val="FF0000"/>
                  <w:sz w:val="22"/>
                  <w:szCs w:val="22"/>
                </w:rPr>
                <w:t>categories</w:t>
              </w:r>
              <w:proofErr w:type="spellEnd"/>
              <w:r>
                <w:rPr>
                  <w:rFonts w:cs="Times"/>
                  <w:color w:val="FF0000"/>
                  <w:sz w:val="22"/>
                  <w:szCs w:val="22"/>
                </w:rPr>
                <w:t xml:space="preserve"> and </w:t>
              </w:r>
              <w:proofErr w:type="spellStart"/>
              <w:r>
                <w:rPr>
                  <w:rFonts w:cs="Times"/>
                  <w:color w:val="FF0000"/>
                  <w:sz w:val="22"/>
                  <w:szCs w:val="22"/>
                </w:rPr>
                <w:t>function</w:t>
              </w:r>
              <w:proofErr w:type="spellEnd"/>
              <w:r>
                <w:rPr>
                  <w:rFonts w:cs="Times"/>
                  <w:color w:val="FF0000"/>
                  <w:sz w:val="22"/>
                  <w:szCs w:val="22"/>
                </w:rPr>
                <w:t xml:space="preserve">, </w:t>
              </w:r>
              <w:proofErr w:type="spellStart"/>
              <w:r>
                <w:rPr>
                  <w:rFonts w:cs="Times"/>
                  <w:color w:val="FF0000"/>
                  <w:sz w:val="22"/>
                  <w:szCs w:val="22"/>
                </w:rPr>
                <w:t>including</w:t>
              </w:r>
              <w:proofErr w:type="spellEnd"/>
              <w:r>
                <w:rPr>
                  <w:rFonts w:cs="Times"/>
                  <w:color w:val="FF0000"/>
                  <w:sz w:val="22"/>
                  <w:szCs w:val="22"/>
                </w:rPr>
                <w:t xml:space="preserve"> </w:t>
              </w:r>
              <w:proofErr w:type="spellStart"/>
              <w:r>
                <w:rPr>
                  <w:rFonts w:cs="Times"/>
                  <w:color w:val="FF0000"/>
                  <w:sz w:val="22"/>
                  <w:szCs w:val="22"/>
                </w:rPr>
                <w:t>those</w:t>
              </w:r>
              <w:proofErr w:type="spellEnd"/>
              <w:r>
                <w:rPr>
                  <w:rFonts w:cs="Times"/>
                  <w:color w:val="FF0000"/>
                  <w:sz w:val="22"/>
                  <w:szCs w:val="22"/>
                </w:rPr>
                <w:t xml:space="preserve"> </w:t>
              </w:r>
              <w:proofErr w:type="spellStart"/>
              <w:r>
                <w:rPr>
                  <w:rFonts w:cs="Times"/>
                  <w:color w:val="FF0000"/>
                  <w:sz w:val="22"/>
                  <w:szCs w:val="22"/>
                </w:rPr>
                <w:t>working</w:t>
              </w:r>
              <w:proofErr w:type="spellEnd"/>
              <w:r>
                <w:rPr>
                  <w:rFonts w:cs="Times"/>
                  <w:color w:val="FF0000"/>
                  <w:sz w:val="22"/>
                  <w:szCs w:val="22"/>
                </w:rPr>
                <w:t xml:space="preserve"> in </w:t>
              </w:r>
              <w:proofErr w:type="spellStart"/>
              <w:r>
                <w:rPr>
                  <w:rFonts w:cs="Times"/>
                  <w:color w:val="FF0000"/>
                  <w:sz w:val="22"/>
                  <w:szCs w:val="22"/>
                </w:rPr>
                <w:t>support</w:t>
              </w:r>
              <w:proofErr w:type="spellEnd"/>
              <w:r>
                <w:rPr>
                  <w:rFonts w:cs="Times"/>
                  <w:color w:val="FF0000"/>
                  <w:sz w:val="22"/>
                  <w:szCs w:val="22"/>
                </w:rPr>
                <w:t xml:space="preserve"> </w:t>
              </w:r>
              <w:proofErr w:type="spellStart"/>
              <w:r>
                <w:rPr>
                  <w:rFonts w:cs="Times"/>
                  <w:color w:val="FF0000"/>
                  <w:sz w:val="22"/>
                  <w:szCs w:val="22"/>
                </w:rPr>
                <w:t>services</w:t>
              </w:r>
              <w:proofErr w:type="spellEnd"/>
              <w:r>
                <w:rPr>
                  <w:rFonts w:cs="Times"/>
                  <w:color w:val="FF0000"/>
                  <w:sz w:val="22"/>
                  <w:szCs w:val="22"/>
                </w:rPr>
                <w:t xml:space="preserve"> (</w:t>
              </w:r>
              <w:proofErr w:type="spellStart"/>
              <w:r>
                <w:rPr>
                  <w:rFonts w:cs="Times"/>
                  <w:color w:val="FF0000"/>
                  <w:sz w:val="22"/>
                  <w:szCs w:val="22"/>
                </w:rPr>
                <w:t>finance</w:t>
              </w:r>
              <w:proofErr w:type="spellEnd"/>
              <w:r>
                <w:rPr>
                  <w:rFonts w:cs="Times"/>
                  <w:color w:val="FF0000"/>
                  <w:sz w:val="22"/>
                  <w:szCs w:val="22"/>
                </w:rPr>
                <w:t xml:space="preserve">, </w:t>
              </w:r>
              <w:proofErr w:type="spellStart"/>
              <w:r>
                <w:rPr>
                  <w:rFonts w:cs="Times"/>
                  <w:color w:val="FF0000"/>
                  <w:sz w:val="22"/>
                  <w:szCs w:val="22"/>
                </w:rPr>
                <w:t>administration</w:t>
              </w:r>
              <w:proofErr w:type="spellEnd"/>
              <w:r>
                <w:rPr>
                  <w:rFonts w:cs="Times"/>
                  <w:color w:val="FF0000"/>
                  <w:sz w:val="22"/>
                  <w:szCs w:val="22"/>
                </w:rPr>
                <w:t xml:space="preserve">, </w:t>
              </w:r>
              <w:proofErr w:type="spellStart"/>
              <w:r>
                <w:rPr>
                  <w:rFonts w:cs="Times"/>
                  <w:color w:val="FF0000"/>
                  <w:sz w:val="22"/>
                  <w:szCs w:val="22"/>
                </w:rPr>
                <w:t>travel</w:t>
              </w:r>
              <w:proofErr w:type="spellEnd"/>
              <w:r>
                <w:rPr>
                  <w:rFonts w:cs="Times"/>
                  <w:color w:val="FF0000"/>
                  <w:sz w:val="22"/>
                  <w:szCs w:val="22"/>
                </w:rPr>
                <w:t xml:space="preserve">, </w:t>
              </w:r>
              <w:proofErr w:type="spellStart"/>
              <w:r>
                <w:rPr>
                  <w:rFonts w:cs="Times"/>
                  <w:color w:val="FF0000"/>
                  <w:sz w:val="22"/>
                  <w:szCs w:val="22"/>
                </w:rPr>
                <w:t>procurement</w:t>
              </w:r>
            </w:ins>
            <w:proofErr w:type="spellEnd"/>
            <w:ins w:id="28" w:author="Terada Saori" w:date="2013-04-09T16:54:00Z">
              <w:r>
                <w:rPr>
                  <w:rFonts w:cs="Times"/>
                  <w:color w:val="FF0000"/>
                  <w:sz w:val="22"/>
                  <w:szCs w:val="22"/>
                </w:rPr>
                <w:t>, IT</w:t>
              </w:r>
            </w:ins>
            <w:ins w:id="29" w:author="Terada Saori" w:date="2013-04-09T16:53:00Z">
              <w:r>
                <w:rPr>
                  <w:rFonts w:cs="Times"/>
                  <w:color w:val="FF0000"/>
                  <w:sz w:val="22"/>
                  <w:szCs w:val="22"/>
                </w:rPr>
                <w:t>)</w:t>
              </w:r>
            </w:ins>
            <w:ins w:id="30" w:author="Terada Saori" w:date="2013-04-09T16:54:00Z">
              <w:r>
                <w:rPr>
                  <w:rFonts w:cs="Times"/>
                  <w:color w:val="FF0000"/>
                  <w:sz w:val="22"/>
                  <w:szCs w:val="22"/>
                </w:rPr>
                <w:br/>
                <w:t xml:space="preserve">- </w:t>
              </w:r>
              <w:proofErr w:type="spellStart"/>
              <w:r>
                <w:rPr>
                  <w:rFonts w:cs="Times"/>
                  <w:color w:val="FF0000"/>
                  <w:sz w:val="22"/>
                  <w:szCs w:val="22"/>
                </w:rPr>
                <w:t>all</w:t>
              </w:r>
              <w:proofErr w:type="spellEnd"/>
              <w:r>
                <w:rPr>
                  <w:rFonts w:cs="Times"/>
                  <w:color w:val="FF0000"/>
                  <w:sz w:val="22"/>
                  <w:szCs w:val="22"/>
                </w:rPr>
                <w:t xml:space="preserve"> </w:t>
              </w:r>
              <w:proofErr w:type="spellStart"/>
              <w:r>
                <w:rPr>
                  <w:rFonts w:cs="Times"/>
                  <w:color w:val="FF0000"/>
                  <w:sz w:val="22"/>
                  <w:szCs w:val="22"/>
                </w:rPr>
                <w:t>job</w:t>
              </w:r>
              <w:proofErr w:type="spellEnd"/>
              <w:r>
                <w:rPr>
                  <w:rFonts w:cs="Times"/>
                  <w:color w:val="FF0000"/>
                  <w:sz w:val="22"/>
                  <w:szCs w:val="22"/>
                </w:rPr>
                <w:t xml:space="preserve"> </w:t>
              </w:r>
              <w:proofErr w:type="spellStart"/>
              <w:r>
                <w:rPr>
                  <w:rFonts w:cs="Times"/>
                  <w:color w:val="FF0000"/>
                  <w:sz w:val="22"/>
                  <w:szCs w:val="22"/>
                </w:rPr>
                <w:t>descriptions</w:t>
              </w:r>
              <w:proofErr w:type="spellEnd"/>
              <w:r>
                <w:rPr>
                  <w:rFonts w:cs="Times"/>
                  <w:color w:val="FF0000"/>
                  <w:sz w:val="22"/>
                  <w:szCs w:val="22"/>
                </w:rPr>
                <w:t xml:space="preserve"> as of </w:t>
              </w:r>
              <w:proofErr w:type="spellStart"/>
              <w:r>
                <w:rPr>
                  <w:rFonts w:cs="Times"/>
                  <w:color w:val="FF0000"/>
                  <w:sz w:val="22"/>
                  <w:szCs w:val="22"/>
                </w:rPr>
                <w:t>Jan</w:t>
              </w:r>
              <w:proofErr w:type="spellEnd"/>
              <w:r>
                <w:rPr>
                  <w:rFonts w:cs="Times"/>
                  <w:color w:val="FF0000"/>
                  <w:sz w:val="22"/>
                  <w:szCs w:val="22"/>
                </w:rPr>
                <w:t xml:space="preserve"> 2013 </w:t>
              </w:r>
              <w:proofErr w:type="spellStart"/>
              <w:r>
                <w:rPr>
                  <w:rFonts w:cs="Times"/>
                  <w:color w:val="FF0000"/>
                  <w:sz w:val="22"/>
                  <w:szCs w:val="22"/>
                </w:rPr>
                <w:t>include</w:t>
              </w:r>
              <w:proofErr w:type="spellEnd"/>
              <w:r>
                <w:rPr>
                  <w:rFonts w:cs="Times"/>
                  <w:color w:val="FF0000"/>
                  <w:sz w:val="22"/>
                  <w:szCs w:val="22"/>
                </w:rPr>
                <w:t xml:space="preserve"> </w:t>
              </w:r>
              <w:proofErr w:type="spellStart"/>
              <w:r>
                <w:rPr>
                  <w:rFonts w:cs="Times"/>
                  <w:color w:val="FF0000"/>
                  <w:sz w:val="22"/>
                  <w:szCs w:val="22"/>
                </w:rPr>
                <w:t>gender-sensitivity</w:t>
              </w:r>
              <w:proofErr w:type="spellEnd"/>
              <w:r>
                <w:rPr>
                  <w:rFonts w:cs="Times"/>
                  <w:color w:val="FF0000"/>
                  <w:sz w:val="22"/>
                  <w:szCs w:val="22"/>
                </w:rPr>
                <w:t xml:space="preserve"> as </w:t>
              </w:r>
              <w:proofErr w:type="spellStart"/>
              <w:r>
                <w:rPr>
                  <w:rFonts w:cs="Times"/>
                  <w:color w:val="FF0000"/>
                  <w:sz w:val="22"/>
                  <w:szCs w:val="22"/>
                </w:rPr>
                <w:t>part</w:t>
              </w:r>
              <w:proofErr w:type="spellEnd"/>
              <w:r>
                <w:rPr>
                  <w:rFonts w:cs="Times"/>
                  <w:color w:val="FF0000"/>
                  <w:sz w:val="22"/>
                  <w:szCs w:val="22"/>
                </w:rPr>
                <w:t xml:space="preserve"> of </w:t>
              </w:r>
              <w:proofErr w:type="spellStart"/>
              <w:r>
                <w:rPr>
                  <w:rFonts w:cs="Times"/>
                  <w:color w:val="FF0000"/>
                  <w:sz w:val="22"/>
                  <w:szCs w:val="22"/>
                </w:rPr>
                <w:t>the</w:t>
              </w:r>
              <w:proofErr w:type="spellEnd"/>
              <w:r>
                <w:rPr>
                  <w:rFonts w:cs="Times"/>
                  <w:color w:val="FF0000"/>
                  <w:sz w:val="22"/>
                  <w:szCs w:val="22"/>
                </w:rPr>
                <w:t xml:space="preserve"> </w:t>
              </w:r>
              <w:proofErr w:type="spellStart"/>
              <w:r>
                <w:rPr>
                  <w:rFonts w:cs="Times"/>
                  <w:color w:val="FF0000"/>
                  <w:sz w:val="22"/>
                  <w:szCs w:val="22"/>
                </w:rPr>
                <w:t>competency</w:t>
              </w:r>
              <w:proofErr w:type="spellEnd"/>
              <w:r>
                <w:rPr>
                  <w:rFonts w:cs="Times"/>
                  <w:color w:val="FF0000"/>
                  <w:sz w:val="22"/>
                  <w:szCs w:val="22"/>
                </w:rPr>
                <w:t xml:space="preserve"> </w:t>
              </w:r>
              <w:proofErr w:type="spellStart"/>
              <w:r>
                <w:rPr>
                  <w:rFonts w:cs="Times"/>
                  <w:color w:val="FF0000"/>
                  <w:sz w:val="22"/>
                  <w:szCs w:val="22"/>
                </w:rPr>
                <w:t>on</w:t>
              </w:r>
              <w:proofErr w:type="spellEnd"/>
              <w:r>
                <w:rPr>
                  <w:rFonts w:cs="Times"/>
                  <w:color w:val="FF0000"/>
                  <w:sz w:val="22"/>
                  <w:szCs w:val="22"/>
                </w:rPr>
                <w:t xml:space="preserve"> </w:t>
              </w:r>
              <w:proofErr w:type="spellStart"/>
              <w:r>
                <w:rPr>
                  <w:rFonts w:cs="Times"/>
                  <w:color w:val="FF0000"/>
                  <w:sz w:val="22"/>
                  <w:szCs w:val="22"/>
                </w:rPr>
                <w:t>professionalism</w:t>
              </w:r>
              <w:proofErr w:type="spellEnd"/>
              <w:r>
                <w:rPr>
                  <w:rFonts w:cs="Times"/>
                  <w:color w:val="FF0000"/>
                  <w:sz w:val="22"/>
                  <w:szCs w:val="22"/>
                </w:rPr>
                <w:t xml:space="preserve"> </w:t>
              </w:r>
            </w:ins>
            <w:ins w:id="31" w:author="Terada Saori" w:date="2013-04-09T16:55:00Z">
              <w:r>
                <w:rPr>
                  <w:rFonts w:cs="Times"/>
                  <w:color w:val="FF0000"/>
                  <w:sz w:val="22"/>
                  <w:szCs w:val="22"/>
                </w:rPr>
                <w:t xml:space="preserve">and interview </w:t>
              </w:r>
              <w:proofErr w:type="spellStart"/>
              <w:r>
                <w:rPr>
                  <w:rFonts w:cs="Times"/>
                  <w:color w:val="FF0000"/>
                  <w:sz w:val="22"/>
                  <w:szCs w:val="22"/>
                </w:rPr>
                <w:t>questions</w:t>
              </w:r>
              <w:proofErr w:type="spellEnd"/>
              <w:r>
                <w:rPr>
                  <w:rFonts w:cs="Times"/>
                  <w:color w:val="FF0000"/>
                  <w:sz w:val="22"/>
                  <w:szCs w:val="22"/>
                </w:rPr>
                <w:br/>
                <w:t xml:space="preserve">- training </w:t>
              </w:r>
              <w:proofErr w:type="spellStart"/>
              <w:r>
                <w:rPr>
                  <w:rFonts w:cs="Times"/>
                  <w:color w:val="FF0000"/>
                  <w:sz w:val="22"/>
                  <w:szCs w:val="22"/>
                </w:rPr>
                <w:t>on</w:t>
              </w:r>
              <w:proofErr w:type="spellEnd"/>
              <w:r>
                <w:rPr>
                  <w:rFonts w:cs="Times"/>
                  <w:color w:val="FF0000"/>
                  <w:sz w:val="22"/>
                  <w:szCs w:val="22"/>
                </w:rPr>
                <w:t xml:space="preserve"> </w:t>
              </w:r>
              <w:proofErr w:type="spellStart"/>
              <w:r>
                <w:rPr>
                  <w:rFonts w:cs="Times"/>
                  <w:color w:val="FF0000"/>
                  <w:sz w:val="22"/>
                  <w:szCs w:val="22"/>
                </w:rPr>
                <w:t>gender</w:t>
              </w:r>
              <w:proofErr w:type="spellEnd"/>
              <w:r>
                <w:rPr>
                  <w:rFonts w:cs="Times"/>
                  <w:color w:val="FF0000"/>
                  <w:sz w:val="22"/>
                  <w:szCs w:val="22"/>
                </w:rPr>
                <w:t xml:space="preserve"> </w:t>
              </w:r>
              <w:proofErr w:type="spellStart"/>
              <w:r>
                <w:rPr>
                  <w:rFonts w:cs="Times"/>
                  <w:color w:val="FF0000"/>
                  <w:sz w:val="22"/>
                  <w:szCs w:val="22"/>
                </w:rPr>
                <w:t>will</w:t>
              </w:r>
              <w:proofErr w:type="spellEnd"/>
              <w:r>
                <w:rPr>
                  <w:rFonts w:cs="Times"/>
                  <w:color w:val="FF0000"/>
                  <w:sz w:val="22"/>
                  <w:szCs w:val="22"/>
                </w:rPr>
                <w:t xml:space="preserve"> be </w:t>
              </w:r>
              <w:proofErr w:type="spellStart"/>
              <w:r>
                <w:rPr>
                  <w:rFonts w:cs="Times"/>
                  <w:color w:val="FF0000"/>
                  <w:sz w:val="22"/>
                  <w:szCs w:val="22"/>
                </w:rPr>
                <w:t>mandatory</w:t>
              </w:r>
              <w:proofErr w:type="spellEnd"/>
              <w:r>
                <w:rPr>
                  <w:rFonts w:cs="Times"/>
                  <w:color w:val="FF0000"/>
                  <w:sz w:val="22"/>
                  <w:szCs w:val="22"/>
                </w:rPr>
                <w:t xml:space="preserve"> </w:t>
              </w:r>
              <w:proofErr w:type="spellStart"/>
              <w:r>
                <w:rPr>
                  <w:rFonts w:cs="Times"/>
                  <w:color w:val="FF0000"/>
                  <w:sz w:val="22"/>
                  <w:szCs w:val="22"/>
                </w:rPr>
                <w:t>to</w:t>
              </w:r>
              <w:proofErr w:type="spellEnd"/>
              <w:r>
                <w:rPr>
                  <w:rFonts w:cs="Times"/>
                  <w:color w:val="FF0000"/>
                  <w:sz w:val="22"/>
                  <w:szCs w:val="22"/>
                </w:rPr>
                <w:t xml:space="preserve"> </w:t>
              </w:r>
              <w:proofErr w:type="spellStart"/>
              <w:r>
                <w:rPr>
                  <w:rFonts w:cs="Times"/>
                  <w:color w:val="FF0000"/>
                  <w:sz w:val="22"/>
                  <w:szCs w:val="22"/>
                </w:rPr>
                <w:t>all</w:t>
              </w:r>
              <w:proofErr w:type="spellEnd"/>
              <w:r>
                <w:rPr>
                  <w:rFonts w:cs="Times"/>
                  <w:color w:val="FF0000"/>
                  <w:sz w:val="22"/>
                  <w:szCs w:val="22"/>
                </w:rPr>
                <w:t xml:space="preserve"> </w:t>
              </w:r>
              <w:proofErr w:type="spellStart"/>
              <w:r>
                <w:rPr>
                  <w:rFonts w:cs="Times"/>
                  <w:color w:val="FF0000"/>
                  <w:sz w:val="22"/>
                  <w:szCs w:val="22"/>
                </w:rPr>
                <w:t>field</w:t>
              </w:r>
              <w:proofErr w:type="spellEnd"/>
              <w:r>
                <w:rPr>
                  <w:rFonts w:cs="Times"/>
                  <w:color w:val="FF0000"/>
                  <w:sz w:val="22"/>
                  <w:szCs w:val="22"/>
                </w:rPr>
                <w:t xml:space="preserve"> and </w:t>
              </w:r>
              <w:proofErr w:type="spellStart"/>
              <w:r>
                <w:rPr>
                  <w:rFonts w:cs="Times"/>
                  <w:color w:val="FF0000"/>
                  <w:sz w:val="22"/>
                  <w:szCs w:val="22"/>
                </w:rPr>
                <w:t>headquaters</w:t>
              </w:r>
              <w:proofErr w:type="spellEnd"/>
              <w:r>
                <w:rPr>
                  <w:rFonts w:cs="Times"/>
                  <w:color w:val="FF0000"/>
                  <w:sz w:val="22"/>
                  <w:szCs w:val="22"/>
                </w:rPr>
                <w:t xml:space="preserve"> staff as of 2014</w:t>
              </w:r>
            </w:ins>
            <w:bookmarkStart w:id="32" w:name="_GoBack"/>
            <w:bookmarkEnd w:id="32"/>
          </w:p>
          <w:p w:rsidR="0014747C" w:rsidRPr="0014747C" w:rsidRDefault="0014747C" w:rsidP="0014747C">
            <w:pPr>
              <w:widowControl w:val="0"/>
              <w:autoSpaceDE w:val="0"/>
              <w:autoSpaceDN w:val="0"/>
              <w:adjustRightInd w:val="0"/>
              <w:spacing w:after="240"/>
              <w:rPr>
                <w:rFonts w:cs="Times"/>
                <w:color w:val="FF0000"/>
                <w:sz w:val="22"/>
                <w:szCs w:val="22"/>
                <w:rPrChange w:id="33" w:author="Terada Saori" w:date="2013-04-09T16:52:00Z">
                  <w:rPr>
                    <w:rFonts w:cs="Times"/>
                    <w:b/>
                    <w:sz w:val="22"/>
                    <w:szCs w:val="22"/>
                  </w:rPr>
                </w:rPrChange>
              </w:rPr>
            </w:pPr>
          </w:p>
        </w:tc>
      </w:tr>
      <w:tr w:rsidR="003A6B66" w:rsidRPr="008C66C4" w:rsidTr="00BD59EA">
        <w:trPr>
          <w:trHeight w:val="170"/>
        </w:trPr>
        <w:tc>
          <w:tcPr>
            <w:tcW w:w="6062" w:type="dxa"/>
          </w:tcPr>
          <w:p w:rsidR="00860096" w:rsidRDefault="003A6B66">
            <w:pPr>
              <w:widowControl w:val="0"/>
              <w:autoSpaceDE w:val="0"/>
              <w:autoSpaceDN w:val="0"/>
              <w:adjustRightInd w:val="0"/>
              <w:spacing w:after="320"/>
              <w:rPr>
                <w:rFonts w:cs="Arial"/>
                <w:b/>
                <w:sz w:val="22"/>
                <w:szCs w:val="22"/>
                <w:lang w:val="en-US"/>
              </w:rPr>
            </w:pPr>
            <w:r>
              <w:rPr>
                <w:rFonts w:cs="Arial"/>
                <w:b/>
                <w:sz w:val="22"/>
                <w:szCs w:val="22"/>
                <w:lang w:val="en-US"/>
              </w:rPr>
              <w:t>5. WHAT IS YOUR AGENCY DOING FOR GENDER MAINSTREAMING?</w:t>
            </w:r>
          </w:p>
          <w:p w:rsidR="00860096" w:rsidRDefault="00CD0FC8" w:rsidP="006016FF">
            <w:pPr>
              <w:widowControl w:val="0"/>
              <w:autoSpaceDE w:val="0"/>
              <w:autoSpaceDN w:val="0"/>
              <w:adjustRightInd w:val="0"/>
              <w:spacing w:after="320"/>
              <w:rPr>
                <w:rFonts w:cs="Arial"/>
                <w:b/>
                <w:sz w:val="22"/>
                <w:szCs w:val="22"/>
                <w:lang w:val="en-US"/>
              </w:rPr>
            </w:pPr>
            <w:r w:rsidRPr="00CD0FC8">
              <w:rPr>
                <w:rFonts w:cs="Arial"/>
                <w:sz w:val="22"/>
                <w:szCs w:val="22"/>
                <w:lang w:val="en-US"/>
              </w:rPr>
              <w:t>Many</w:t>
            </w:r>
            <w:r w:rsidR="006016FF">
              <w:rPr>
                <w:rFonts w:cs="Arial"/>
                <w:sz w:val="22"/>
                <w:szCs w:val="22"/>
                <w:lang w:val="en-US"/>
              </w:rPr>
              <w:t xml:space="preserve"> UN system entities including </w:t>
            </w:r>
            <w:r w:rsidRPr="00CD0FC8">
              <w:rPr>
                <w:rFonts w:cs="Arial"/>
                <w:sz w:val="22"/>
                <w:szCs w:val="22"/>
                <w:lang w:val="en-US"/>
              </w:rPr>
              <w:t xml:space="preserve">agencies, </w:t>
            </w:r>
            <w:r w:rsidR="006016FF">
              <w:rPr>
                <w:rFonts w:cs="Arial"/>
                <w:sz w:val="22"/>
                <w:szCs w:val="22"/>
                <w:lang w:val="en-US"/>
              </w:rPr>
              <w:t xml:space="preserve">departments, </w:t>
            </w:r>
            <w:r w:rsidRPr="00CD0FC8">
              <w:rPr>
                <w:rFonts w:cs="Arial"/>
                <w:sz w:val="22"/>
                <w:szCs w:val="22"/>
                <w:lang w:val="en-US"/>
              </w:rPr>
              <w:t xml:space="preserve">offices, regional commissions, </w:t>
            </w:r>
            <w:r w:rsidR="006016FF">
              <w:rPr>
                <w:rFonts w:cs="Arial"/>
                <w:sz w:val="22"/>
                <w:szCs w:val="22"/>
                <w:lang w:val="en-US"/>
              </w:rPr>
              <w:t xml:space="preserve">funds and </w:t>
            </w:r>
            <w:proofErr w:type="spellStart"/>
            <w:r w:rsidR="006016FF">
              <w:rPr>
                <w:rFonts w:cs="Arial"/>
                <w:sz w:val="22"/>
                <w:szCs w:val="22"/>
                <w:lang w:val="en-US"/>
              </w:rPr>
              <w:t>programmes</w:t>
            </w:r>
            <w:proofErr w:type="spellEnd"/>
            <w:r w:rsidRPr="00CD0FC8">
              <w:rPr>
                <w:rFonts w:cs="Arial"/>
                <w:sz w:val="22"/>
                <w:szCs w:val="22"/>
                <w:lang w:val="en-US"/>
              </w:rPr>
              <w:t xml:space="preserve"> have already developed their own mainstreaming strategies and tools that are adapted to their areas of work, ranging from agriculture to international trade to peacekeeping to atomic energy. We invite you to visit the repository of gender policies and plans to find your agency’s gender mainstreaming strategy.</w:t>
            </w:r>
          </w:p>
        </w:tc>
        <w:tc>
          <w:tcPr>
            <w:tcW w:w="6946" w:type="dxa"/>
          </w:tcPr>
          <w:p w:rsidR="003A6B66" w:rsidRPr="00C8333F" w:rsidRDefault="003A6B66" w:rsidP="003A6B66">
            <w:pPr>
              <w:widowControl w:val="0"/>
              <w:autoSpaceDE w:val="0"/>
              <w:autoSpaceDN w:val="0"/>
              <w:adjustRightInd w:val="0"/>
              <w:spacing w:after="240"/>
              <w:rPr>
                <w:rFonts w:cs="Times"/>
                <w:b/>
                <w:sz w:val="22"/>
                <w:szCs w:val="22"/>
                <w:lang w:val="en-US"/>
              </w:rPr>
            </w:pPr>
            <w:r w:rsidRPr="00C8333F">
              <w:rPr>
                <w:rFonts w:cs="Times"/>
                <w:b/>
                <w:sz w:val="22"/>
                <w:szCs w:val="22"/>
                <w:lang w:val="en-US"/>
              </w:rPr>
              <w:t xml:space="preserve">Do you know </w:t>
            </w:r>
            <w:r>
              <w:rPr>
                <w:rFonts w:cs="Times"/>
                <w:b/>
                <w:sz w:val="22"/>
                <w:szCs w:val="22"/>
                <w:lang w:val="en-US"/>
              </w:rPr>
              <w:t xml:space="preserve">how </w:t>
            </w:r>
            <w:r w:rsidRPr="00C8333F">
              <w:rPr>
                <w:rFonts w:cs="Times"/>
                <w:b/>
                <w:sz w:val="22"/>
                <w:szCs w:val="22"/>
                <w:lang w:val="en-US"/>
              </w:rPr>
              <w:t xml:space="preserve">your UN agency </w:t>
            </w:r>
            <w:r>
              <w:rPr>
                <w:rFonts w:cs="Times"/>
                <w:b/>
                <w:sz w:val="22"/>
                <w:szCs w:val="22"/>
                <w:lang w:val="en-US"/>
              </w:rPr>
              <w:t>is working on</w:t>
            </w:r>
            <w:r w:rsidRPr="00C8333F">
              <w:rPr>
                <w:rFonts w:cs="Times"/>
                <w:b/>
                <w:sz w:val="22"/>
                <w:szCs w:val="22"/>
                <w:lang w:val="en-US"/>
              </w:rPr>
              <w:t xml:space="preserve"> gender mainstreaming?</w:t>
            </w:r>
          </w:p>
          <w:p w:rsidR="003A6B66" w:rsidRDefault="003A6B66" w:rsidP="003A6B66">
            <w:pPr>
              <w:widowControl w:val="0"/>
              <w:autoSpaceDE w:val="0"/>
              <w:autoSpaceDN w:val="0"/>
              <w:adjustRightInd w:val="0"/>
              <w:spacing w:after="240"/>
              <w:rPr>
                <w:sz w:val="22"/>
                <w:szCs w:val="22"/>
                <w:lang w:val="en-US"/>
              </w:rPr>
            </w:pPr>
            <w:r w:rsidRPr="009919E6">
              <w:rPr>
                <w:rFonts w:cs="Times"/>
                <w:sz w:val="22"/>
                <w:szCs w:val="22"/>
                <w:lang w:val="en-US"/>
              </w:rPr>
              <w:t xml:space="preserve">A repository </w:t>
            </w:r>
            <w:r w:rsidRPr="009919E6">
              <w:rPr>
                <w:sz w:val="22"/>
                <w:szCs w:val="22"/>
                <w:lang w:val="en-US"/>
              </w:rPr>
              <w:t xml:space="preserve">of gender policies, strategies and action plans within the UN system can be found at: </w:t>
            </w:r>
          </w:p>
          <w:p w:rsidR="003A6B66" w:rsidRDefault="0014747C" w:rsidP="003A6B66">
            <w:pPr>
              <w:widowControl w:val="0"/>
              <w:autoSpaceDE w:val="0"/>
              <w:autoSpaceDN w:val="0"/>
              <w:adjustRightInd w:val="0"/>
              <w:spacing w:after="240"/>
              <w:rPr>
                <w:sz w:val="22"/>
                <w:szCs w:val="22"/>
                <w:lang w:val="en-US"/>
              </w:rPr>
            </w:pPr>
            <w:hyperlink r:id="rId14" w:history="1">
              <w:r w:rsidR="003A6B66" w:rsidRPr="0071287E">
                <w:rPr>
                  <w:rStyle w:val="Hyperlink"/>
                  <w:sz w:val="22"/>
                  <w:szCs w:val="22"/>
                  <w:lang w:val="en-US"/>
                </w:rPr>
                <w:t>http://www.un.org/womenwatch/ianwge/repository/index.html</w:t>
              </w:r>
            </w:hyperlink>
          </w:p>
          <w:p w:rsidR="003A6B66" w:rsidRPr="00B86706" w:rsidRDefault="00CD0FC8" w:rsidP="003A6B66">
            <w:pPr>
              <w:widowControl w:val="0"/>
              <w:autoSpaceDE w:val="0"/>
              <w:autoSpaceDN w:val="0"/>
              <w:adjustRightInd w:val="0"/>
              <w:spacing w:after="240"/>
              <w:rPr>
                <w:b/>
                <w:sz w:val="22"/>
                <w:szCs w:val="22"/>
                <w:lang w:val="en-US"/>
              </w:rPr>
            </w:pPr>
            <w:r w:rsidRPr="00CD0FC8">
              <w:rPr>
                <w:b/>
                <w:sz w:val="22"/>
                <w:szCs w:val="22"/>
                <w:lang w:val="en-US"/>
              </w:rPr>
              <w:t>Resources:</w:t>
            </w:r>
          </w:p>
          <w:p w:rsidR="003A6B66" w:rsidRDefault="0014747C" w:rsidP="003A6B66">
            <w:pPr>
              <w:widowControl w:val="0"/>
              <w:autoSpaceDE w:val="0"/>
              <w:autoSpaceDN w:val="0"/>
              <w:adjustRightInd w:val="0"/>
              <w:spacing w:after="240"/>
              <w:rPr>
                <w:sz w:val="22"/>
                <w:szCs w:val="22"/>
                <w:lang w:val="en-US"/>
              </w:rPr>
            </w:pPr>
            <w:hyperlink r:id="rId15" w:history="1">
              <w:r w:rsidR="003A6B66" w:rsidRPr="0071287E">
                <w:rPr>
                  <w:rStyle w:val="Hyperlink"/>
                  <w:sz w:val="22"/>
                  <w:szCs w:val="22"/>
                  <w:lang w:val="en-US"/>
                </w:rPr>
                <w:t>http://www.un.org/womenwatch/ianwge/repository/UN_system_GE_chart.pdf</w:t>
              </w:r>
            </w:hyperlink>
          </w:p>
          <w:p w:rsidR="003A6B66" w:rsidRDefault="003A6B66" w:rsidP="008B1442">
            <w:pPr>
              <w:widowControl w:val="0"/>
              <w:autoSpaceDE w:val="0"/>
              <w:autoSpaceDN w:val="0"/>
              <w:adjustRightInd w:val="0"/>
              <w:spacing w:after="240"/>
              <w:rPr>
                <w:rFonts w:cs="Times"/>
                <w:b/>
                <w:sz w:val="22"/>
                <w:szCs w:val="22"/>
                <w:lang w:val="en-US"/>
              </w:rPr>
            </w:pPr>
          </w:p>
        </w:tc>
      </w:tr>
      <w:tr w:rsidR="003A6B66" w:rsidRPr="00C21499" w:rsidTr="00BD59EA">
        <w:trPr>
          <w:trHeight w:val="170"/>
        </w:trPr>
        <w:tc>
          <w:tcPr>
            <w:tcW w:w="6062" w:type="dxa"/>
          </w:tcPr>
          <w:p w:rsidR="00860096" w:rsidRDefault="003A6B66">
            <w:pPr>
              <w:widowControl w:val="0"/>
              <w:autoSpaceDE w:val="0"/>
              <w:autoSpaceDN w:val="0"/>
              <w:adjustRightInd w:val="0"/>
              <w:spacing w:after="320"/>
              <w:ind w:left="360"/>
              <w:rPr>
                <w:b/>
                <w:sz w:val="22"/>
                <w:szCs w:val="22"/>
                <w:lang w:val="en-US"/>
              </w:rPr>
            </w:pPr>
            <w:r>
              <w:rPr>
                <w:b/>
                <w:sz w:val="22"/>
                <w:szCs w:val="22"/>
                <w:lang w:val="en-US"/>
              </w:rPr>
              <w:t xml:space="preserve">6. </w:t>
            </w:r>
            <w:r w:rsidR="00CD0FC8" w:rsidRPr="00CD0FC8">
              <w:rPr>
                <w:b/>
                <w:sz w:val="22"/>
                <w:szCs w:val="22"/>
                <w:lang w:val="en-US"/>
              </w:rPr>
              <w:t>ASSESSMENT OF GENDER MAINSTREAMING AT THE UN</w:t>
            </w:r>
          </w:p>
          <w:p w:rsidR="003A6B66" w:rsidRPr="00B06E0C" w:rsidRDefault="003A6B66" w:rsidP="004774E8">
            <w:pPr>
              <w:widowControl w:val="0"/>
              <w:autoSpaceDE w:val="0"/>
              <w:autoSpaceDN w:val="0"/>
              <w:adjustRightInd w:val="0"/>
              <w:spacing w:after="240"/>
              <w:rPr>
                <w:rFonts w:cs="Times"/>
                <w:sz w:val="22"/>
                <w:szCs w:val="22"/>
                <w:lang w:val="en-US"/>
              </w:rPr>
            </w:pPr>
            <w:r w:rsidRPr="00B06E0C">
              <w:rPr>
                <w:rFonts w:cs="Arial"/>
                <w:sz w:val="22"/>
                <w:szCs w:val="22"/>
                <w:lang w:val="en-US"/>
              </w:rPr>
              <w:t xml:space="preserve">The </w:t>
            </w:r>
            <w:r w:rsidRPr="004774E8">
              <w:rPr>
                <w:rFonts w:cs="Times"/>
                <w:sz w:val="22"/>
                <w:szCs w:val="22"/>
                <w:lang w:val="en-US"/>
              </w:rPr>
              <w:t xml:space="preserve">quadrennial comprehensive policy review </w:t>
            </w:r>
            <w:r>
              <w:rPr>
                <w:rFonts w:cs="Times"/>
                <w:sz w:val="22"/>
                <w:szCs w:val="22"/>
                <w:lang w:val="en-US"/>
              </w:rPr>
              <w:t>(</w:t>
            </w:r>
            <w:r w:rsidRPr="00B06E0C">
              <w:rPr>
                <w:rFonts w:cs="Arial"/>
                <w:sz w:val="22"/>
                <w:szCs w:val="22"/>
                <w:lang w:val="en-US"/>
              </w:rPr>
              <w:t>QCPR</w:t>
            </w:r>
            <w:r>
              <w:rPr>
                <w:rFonts w:cs="Arial"/>
                <w:sz w:val="22"/>
                <w:szCs w:val="22"/>
                <w:lang w:val="en-US"/>
              </w:rPr>
              <w:t>)</w:t>
            </w:r>
            <w:r w:rsidRPr="00B06E0C">
              <w:rPr>
                <w:rFonts w:cs="Arial"/>
                <w:sz w:val="22"/>
                <w:szCs w:val="22"/>
                <w:lang w:val="en-US"/>
              </w:rPr>
              <w:t xml:space="preserve"> is the mechanism through which the General Assembly assesses the effectiveness, efficiency, coherence and impact of UN operational activities for development</w:t>
            </w:r>
            <w:r>
              <w:rPr>
                <w:rFonts w:cs="Arial"/>
                <w:sz w:val="22"/>
                <w:szCs w:val="22"/>
                <w:lang w:val="en-US"/>
              </w:rPr>
              <w:t xml:space="preserve">. </w:t>
            </w:r>
          </w:p>
          <w:p w:rsidR="003A6B66" w:rsidRPr="004774E8" w:rsidRDefault="003A6B66" w:rsidP="004774E8">
            <w:pPr>
              <w:widowControl w:val="0"/>
              <w:autoSpaceDE w:val="0"/>
              <w:autoSpaceDN w:val="0"/>
              <w:adjustRightInd w:val="0"/>
              <w:spacing w:after="240"/>
              <w:rPr>
                <w:rFonts w:cs="Times"/>
                <w:sz w:val="22"/>
                <w:szCs w:val="22"/>
                <w:lang w:val="en-US"/>
              </w:rPr>
            </w:pPr>
            <w:r>
              <w:rPr>
                <w:rFonts w:cs="Times"/>
                <w:sz w:val="22"/>
                <w:szCs w:val="22"/>
                <w:lang w:val="en-US"/>
              </w:rPr>
              <w:t xml:space="preserve">According to the last QCPR, </w:t>
            </w:r>
            <w:r w:rsidRPr="004774E8">
              <w:rPr>
                <w:rFonts w:cs="Times"/>
                <w:sz w:val="22"/>
                <w:szCs w:val="22"/>
                <w:lang w:val="en-US"/>
              </w:rPr>
              <w:t xml:space="preserve">gender mainstreaming within the United Nations system has increased in large measure since 2007. However, the effectiveness of gender mainstreaming remains hampered by several factors, such as lack of leadership commitment, weak accountability for results, limited staff capacity, limited knowledge, insufficient financial resources and undeveloped reporting systems. </w:t>
            </w:r>
          </w:p>
          <w:p w:rsidR="003A6B66" w:rsidRPr="004774E8" w:rsidRDefault="003A6B66" w:rsidP="00A470DD">
            <w:pPr>
              <w:widowControl w:val="0"/>
              <w:autoSpaceDE w:val="0"/>
              <w:autoSpaceDN w:val="0"/>
              <w:adjustRightInd w:val="0"/>
              <w:spacing w:after="320"/>
              <w:rPr>
                <w:b/>
                <w:sz w:val="22"/>
                <w:szCs w:val="22"/>
                <w:lang w:val="en-US"/>
              </w:rPr>
            </w:pPr>
          </w:p>
          <w:p w:rsidR="003A6B66" w:rsidRPr="00A470DD" w:rsidRDefault="003A6B66" w:rsidP="00A470DD">
            <w:pPr>
              <w:widowControl w:val="0"/>
              <w:autoSpaceDE w:val="0"/>
              <w:autoSpaceDN w:val="0"/>
              <w:adjustRightInd w:val="0"/>
              <w:spacing w:after="320"/>
              <w:rPr>
                <w:b/>
                <w:sz w:val="22"/>
                <w:szCs w:val="22"/>
                <w:lang w:val="en-US"/>
              </w:rPr>
            </w:pPr>
          </w:p>
        </w:tc>
        <w:tc>
          <w:tcPr>
            <w:tcW w:w="6946" w:type="dxa"/>
          </w:tcPr>
          <w:p w:rsidR="003A6B66" w:rsidRDefault="003A6B66" w:rsidP="008B1442">
            <w:pPr>
              <w:widowControl w:val="0"/>
              <w:autoSpaceDE w:val="0"/>
              <w:autoSpaceDN w:val="0"/>
              <w:adjustRightInd w:val="0"/>
              <w:spacing w:after="240"/>
              <w:rPr>
                <w:rFonts w:cs="Times"/>
                <w:b/>
                <w:sz w:val="22"/>
                <w:szCs w:val="22"/>
                <w:lang w:val="en-US"/>
              </w:rPr>
            </w:pPr>
          </w:p>
          <w:p w:rsidR="003A6B66" w:rsidRDefault="003A6B66" w:rsidP="007B11AB">
            <w:pPr>
              <w:widowControl w:val="0"/>
              <w:autoSpaceDE w:val="0"/>
              <w:autoSpaceDN w:val="0"/>
              <w:adjustRightInd w:val="0"/>
              <w:spacing w:after="240"/>
              <w:rPr>
                <w:rFonts w:cs="Times"/>
                <w:b/>
                <w:sz w:val="22"/>
                <w:szCs w:val="22"/>
                <w:lang w:val="en-US"/>
              </w:rPr>
            </w:pPr>
            <w:r>
              <w:rPr>
                <w:rFonts w:cs="Times"/>
                <w:b/>
                <w:sz w:val="22"/>
                <w:szCs w:val="22"/>
                <w:lang w:val="en-US"/>
              </w:rPr>
              <w:t>QCPR Recommendations on Gender Mainstreaming</w:t>
            </w:r>
          </w:p>
          <w:p w:rsidR="003A6B66" w:rsidRPr="00013780" w:rsidRDefault="003A6B66" w:rsidP="008A1519">
            <w:pPr>
              <w:autoSpaceDE w:val="0"/>
              <w:autoSpaceDN w:val="0"/>
              <w:adjustRightInd w:val="0"/>
              <w:rPr>
                <w:rFonts w:ascii="Times New Roman" w:hAnsi="Times New Roman" w:cs="Times New Roman"/>
                <w:color w:val="000000"/>
                <w:lang w:val="en-US"/>
              </w:rPr>
            </w:pPr>
          </w:p>
          <w:p w:rsidR="003A6B66" w:rsidRPr="00134E05" w:rsidRDefault="003A6B66" w:rsidP="008973FC">
            <w:pPr>
              <w:pStyle w:val="ListParagraph"/>
              <w:numPr>
                <w:ilvl w:val="0"/>
                <w:numId w:val="5"/>
              </w:numPr>
              <w:autoSpaceDE w:val="0"/>
              <w:autoSpaceDN w:val="0"/>
              <w:adjustRightInd w:val="0"/>
              <w:rPr>
                <w:rFonts w:cs="Times New Roman"/>
                <w:color w:val="000000"/>
                <w:sz w:val="22"/>
                <w:szCs w:val="22"/>
                <w:lang w:val="en-US"/>
              </w:rPr>
            </w:pPr>
            <w:r w:rsidRPr="00134E05">
              <w:rPr>
                <w:rFonts w:cs="Times New Roman"/>
                <w:color w:val="000000"/>
                <w:sz w:val="22"/>
                <w:szCs w:val="22"/>
                <w:lang w:val="en-US"/>
              </w:rPr>
              <w:t>Strengthen the coordination of gender mainstreaming actions in United Nations operational activities for development, in alignment with national priorities.</w:t>
            </w:r>
          </w:p>
          <w:p w:rsidR="003A6B66" w:rsidRPr="00134E05" w:rsidRDefault="003A6B66" w:rsidP="008973FC">
            <w:pPr>
              <w:pStyle w:val="ListParagraph"/>
              <w:numPr>
                <w:ilvl w:val="0"/>
                <w:numId w:val="5"/>
              </w:numPr>
              <w:autoSpaceDE w:val="0"/>
              <w:autoSpaceDN w:val="0"/>
              <w:adjustRightInd w:val="0"/>
              <w:rPr>
                <w:rFonts w:cs="Times New Roman"/>
                <w:color w:val="000000"/>
                <w:sz w:val="22"/>
                <w:szCs w:val="22"/>
                <w:lang w:val="en-US"/>
              </w:rPr>
            </w:pPr>
            <w:r w:rsidRPr="00134E05">
              <w:rPr>
                <w:rFonts w:cs="Times New Roman"/>
                <w:color w:val="000000"/>
                <w:sz w:val="22"/>
                <w:szCs w:val="22"/>
                <w:lang w:val="en-US"/>
              </w:rPr>
              <w:t xml:space="preserve">Strengthen the accountability for gender mainstreaming actions in United Nations operational activities for development. </w:t>
            </w:r>
          </w:p>
          <w:p w:rsidR="003A6B66" w:rsidRPr="00134E05" w:rsidRDefault="003A6B66" w:rsidP="008973FC">
            <w:pPr>
              <w:pStyle w:val="ListParagraph"/>
              <w:numPr>
                <w:ilvl w:val="0"/>
                <w:numId w:val="5"/>
              </w:numPr>
              <w:autoSpaceDE w:val="0"/>
              <w:autoSpaceDN w:val="0"/>
              <w:adjustRightInd w:val="0"/>
              <w:rPr>
                <w:rFonts w:cs="Times New Roman"/>
                <w:color w:val="000000"/>
                <w:sz w:val="22"/>
                <w:szCs w:val="22"/>
                <w:lang w:val="en-US"/>
              </w:rPr>
            </w:pPr>
            <w:r w:rsidRPr="00134E05">
              <w:rPr>
                <w:rFonts w:cs="Times New Roman"/>
                <w:color w:val="000000"/>
                <w:sz w:val="22"/>
                <w:szCs w:val="22"/>
                <w:lang w:val="en-US"/>
              </w:rPr>
              <w:t xml:space="preserve">Maximize the potential for strong program performance by developing capacity for gender mainstreaming at all levels. </w:t>
            </w:r>
          </w:p>
          <w:p w:rsidR="003A6B66" w:rsidRPr="00134E05" w:rsidRDefault="003A6B66" w:rsidP="008973FC">
            <w:pPr>
              <w:pStyle w:val="ListParagraph"/>
              <w:numPr>
                <w:ilvl w:val="0"/>
                <w:numId w:val="5"/>
              </w:numPr>
              <w:autoSpaceDE w:val="0"/>
              <w:autoSpaceDN w:val="0"/>
              <w:adjustRightInd w:val="0"/>
              <w:rPr>
                <w:rFonts w:cs="Times New Roman"/>
                <w:color w:val="000000"/>
                <w:sz w:val="22"/>
                <w:szCs w:val="22"/>
                <w:lang w:val="en-US"/>
              </w:rPr>
            </w:pPr>
            <w:r w:rsidRPr="00134E05">
              <w:rPr>
                <w:rFonts w:cs="Times New Roman"/>
                <w:color w:val="000000"/>
                <w:sz w:val="22"/>
                <w:szCs w:val="22"/>
                <w:lang w:val="en-US"/>
              </w:rPr>
              <w:t xml:space="preserve">Improve design, implementation, monitoring, </w:t>
            </w:r>
            <w:proofErr w:type="gramStart"/>
            <w:r w:rsidRPr="00134E05">
              <w:rPr>
                <w:rFonts w:cs="Times New Roman"/>
                <w:color w:val="000000"/>
                <w:sz w:val="22"/>
                <w:szCs w:val="22"/>
                <w:lang w:val="en-US"/>
              </w:rPr>
              <w:t>evaluation</w:t>
            </w:r>
            <w:proofErr w:type="gramEnd"/>
            <w:r w:rsidRPr="00134E05">
              <w:rPr>
                <w:rFonts w:cs="Times New Roman"/>
                <w:color w:val="000000"/>
                <w:sz w:val="22"/>
                <w:szCs w:val="22"/>
                <w:lang w:val="en-US"/>
              </w:rPr>
              <w:t>, reporting and sharing of information in programs for gender equality.</w:t>
            </w:r>
          </w:p>
          <w:p w:rsidR="003A6B66" w:rsidRPr="00134E05" w:rsidRDefault="003A6B66" w:rsidP="008973FC">
            <w:pPr>
              <w:pStyle w:val="ListParagraph"/>
              <w:numPr>
                <w:ilvl w:val="0"/>
                <w:numId w:val="5"/>
              </w:numPr>
              <w:autoSpaceDE w:val="0"/>
              <w:autoSpaceDN w:val="0"/>
              <w:adjustRightInd w:val="0"/>
              <w:rPr>
                <w:rFonts w:cs="Times New Roman"/>
                <w:color w:val="000000"/>
                <w:sz w:val="22"/>
                <w:szCs w:val="22"/>
                <w:lang w:val="en-US"/>
              </w:rPr>
            </w:pPr>
            <w:r w:rsidRPr="00134E05">
              <w:rPr>
                <w:rFonts w:cs="Times New Roman"/>
                <w:color w:val="000000"/>
                <w:sz w:val="22"/>
                <w:szCs w:val="22"/>
                <w:lang w:val="en-US"/>
              </w:rPr>
              <w:t xml:space="preserve">Promote and strengthen system-wide corporate accountability and incentives for gender mainstreaming. </w:t>
            </w:r>
          </w:p>
          <w:p w:rsidR="003A6B66" w:rsidRDefault="003A6B66" w:rsidP="007B11AB">
            <w:pPr>
              <w:widowControl w:val="0"/>
              <w:autoSpaceDE w:val="0"/>
              <w:autoSpaceDN w:val="0"/>
              <w:adjustRightInd w:val="0"/>
              <w:spacing w:after="240"/>
              <w:rPr>
                <w:rFonts w:cs="Times"/>
                <w:b/>
                <w:sz w:val="22"/>
                <w:szCs w:val="22"/>
                <w:lang w:val="en-US"/>
              </w:rPr>
            </w:pPr>
          </w:p>
          <w:p w:rsidR="003A6B66" w:rsidRDefault="003A6B66" w:rsidP="007B11AB">
            <w:pPr>
              <w:widowControl w:val="0"/>
              <w:autoSpaceDE w:val="0"/>
              <w:autoSpaceDN w:val="0"/>
              <w:adjustRightInd w:val="0"/>
              <w:spacing w:after="240"/>
              <w:rPr>
                <w:rFonts w:cs="Times"/>
                <w:b/>
                <w:sz w:val="22"/>
                <w:szCs w:val="22"/>
                <w:lang w:val="en-US"/>
              </w:rPr>
            </w:pPr>
          </w:p>
          <w:p w:rsidR="003A6B66" w:rsidRPr="00D4375F" w:rsidRDefault="003A6B66" w:rsidP="00134E05">
            <w:pPr>
              <w:pStyle w:val="Default"/>
              <w:rPr>
                <w:rFonts w:asciiTheme="minorHAnsi" w:hAnsiTheme="minorHAnsi"/>
                <w:sz w:val="22"/>
                <w:szCs w:val="22"/>
                <w:lang w:val="en-US"/>
              </w:rPr>
            </w:pPr>
            <w:r w:rsidRPr="00134E05">
              <w:rPr>
                <w:rFonts w:asciiTheme="minorHAnsi" w:hAnsiTheme="minorHAnsi" w:cs="Times"/>
                <w:b/>
                <w:sz w:val="22"/>
                <w:szCs w:val="22"/>
                <w:lang w:val="en-US"/>
              </w:rPr>
              <w:t xml:space="preserve">Reference: </w:t>
            </w:r>
          </w:p>
          <w:p w:rsidR="003A6B66" w:rsidRPr="00C21499" w:rsidRDefault="003A6B66" w:rsidP="00134E05">
            <w:pPr>
              <w:autoSpaceDE w:val="0"/>
              <w:autoSpaceDN w:val="0"/>
              <w:adjustRightInd w:val="0"/>
              <w:rPr>
                <w:rFonts w:cs="Times New Roman"/>
                <w:bCs/>
                <w:i/>
                <w:color w:val="000000"/>
                <w:sz w:val="22"/>
                <w:szCs w:val="22"/>
                <w:lang w:val="en-US"/>
              </w:rPr>
            </w:pPr>
            <w:r w:rsidRPr="00134E05">
              <w:rPr>
                <w:rFonts w:cs="Arial"/>
                <w:color w:val="000000"/>
                <w:sz w:val="22"/>
                <w:szCs w:val="22"/>
                <w:lang w:val="en-US"/>
              </w:rPr>
              <w:t xml:space="preserve"> </w:t>
            </w:r>
            <w:r w:rsidRPr="00134E05">
              <w:rPr>
                <w:rFonts w:cs="Arial"/>
                <w:i/>
                <w:color w:val="000000"/>
                <w:sz w:val="22"/>
                <w:szCs w:val="22"/>
                <w:lang w:val="en-US"/>
              </w:rPr>
              <w:t xml:space="preserve">UN Women. </w:t>
            </w:r>
            <w:r w:rsidRPr="00134E05">
              <w:rPr>
                <w:rFonts w:cs="Arial"/>
                <w:bCs/>
                <w:i/>
                <w:color w:val="000000"/>
                <w:sz w:val="22"/>
                <w:szCs w:val="22"/>
                <w:lang w:val="en-US"/>
              </w:rPr>
              <w:t xml:space="preserve">Advancing Gender Equality and Women’s Empowerment: An Assessment of Gender Mainstreaming in UN Operational Activities for Development. </w:t>
            </w:r>
            <w:r w:rsidRPr="00C21499">
              <w:rPr>
                <w:rFonts w:cs="Times New Roman"/>
                <w:bCs/>
                <w:i/>
                <w:color w:val="000000"/>
                <w:sz w:val="22"/>
                <w:szCs w:val="22"/>
                <w:lang w:val="en-US"/>
              </w:rPr>
              <w:t>15 June 2012</w:t>
            </w:r>
          </w:p>
          <w:p w:rsidR="003A6B66" w:rsidRPr="00C21499" w:rsidRDefault="0014747C" w:rsidP="00134E05">
            <w:pPr>
              <w:autoSpaceDE w:val="0"/>
              <w:autoSpaceDN w:val="0"/>
              <w:adjustRightInd w:val="0"/>
              <w:rPr>
                <w:rFonts w:cs="Arial"/>
                <w:i/>
                <w:color w:val="000000"/>
                <w:sz w:val="22"/>
                <w:szCs w:val="22"/>
                <w:lang w:val="en-US"/>
              </w:rPr>
            </w:pPr>
            <w:hyperlink r:id="rId16" w:history="1">
              <w:r w:rsidR="00CD0FC8" w:rsidRPr="00C21499">
                <w:rPr>
                  <w:rStyle w:val="Hyperlink"/>
                  <w:rFonts w:cs="Arial"/>
                  <w:i/>
                  <w:sz w:val="22"/>
                  <w:szCs w:val="22"/>
                  <w:highlight w:val="green"/>
                  <w:lang w:val="en-US"/>
                </w:rPr>
                <w:t>http://www.un.org/esa/coordination/pdf/qcpr_final_report_6-15.pdf</w:t>
              </w:r>
            </w:hyperlink>
            <w:r w:rsidR="003A6B66" w:rsidRPr="00C21499">
              <w:rPr>
                <w:rFonts w:cs="Arial"/>
                <w:i/>
                <w:color w:val="000000"/>
                <w:sz w:val="22"/>
                <w:szCs w:val="22"/>
                <w:lang w:val="en-US"/>
              </w:rPr>
              <w:t xml:space="preserve"> </w:t>
            </w:r>
          </w:p>
          <w:p w:rsidR="003A6B66" w:rsidRPr="00C21499" w:rsidRDefault="003A6B66" w:rsidP="00134E05">
            <w:pPr>
              <w:pStyle w:val="ListParagraph"/>
              <w:widowControl w:val="0"/>
              <w:autoSpaceDE w:val="0"/>
              <w:autoSpaceDN w:val="0"/>
              <w:adjustRightInd w:val="0"/>
              <w:spacing w:after="240"/>
              <w:rPr>
                <w:rFonts w:cs="Times"/>
                <w:b/>
                <w:sz w:val="22"/>
                <w:szCs w:val="22"/>
                <w:lang w:val="en-US"/>
              </w:rPr>
            </w:pPr>
          </w:p>
        </w:tc>
      </w:tr>
      <w:tr w:rsidR="003A6B66" w:rsidRPr="002339A6" w:rsidTr="00CE5A32">
        <w:trPr>
          <w:trHeight w:val="170"/>
        </w:trPr>
        <w:tc>
          <w:tcPr>
            <w:tcW w:w="6062" w:type="dxa"/>
            <w:tcBorders>
              <w:bottom w:val="single" w:sz="4" w:space="0" w:color="auto"/>
            </w:tcBorders>
          </w:tcPr>
          <w:p w:rsidR="003A6B66" w:rsidRPr="008E54DF" w:rsidRDefault="003A6B66" w:rsidP="00BB57C7">
            <w:pPr>
              <w:widowControl w:val="0"/>
              <w:autoSpaceDE w:val="0"/>
              <w:autoSpaceDN w:val="0"/>
              <w:adjustRightInd w:val="0"/>
              <w:spacing w:after="320"/>
              <w:rPr>
                <w:rFonts w:cs="Arial"/>
                <w:b/>
                <w:sz w:val="22"/>
                <w:szCs w:val="22"/>
                <w:lang w:val="en-US"/>
              </w:rPr>
            </w:pPr>
            <w:r>
              <w:rPr>
                <w:rFonts w:cs="Arial"/>
                <w:b/>
                <w:sz w:val="22"/>
                <w:szCs w:val="22"/>
                <w:lang w:val="en-US"/>
              </w:rPr>
              <w:t>7</w:t>
            </w:r>
            <w:r w:rsidRPr="009919E6">
              <w:rPr>
                <w:rFonts w:cs="Arial"/>
                <w:b/>
                <w:sz w:val="22"/>
                <w:szCs w:val="22"/>
                <w:lang w:val="en-US"/>
              </w:rPr>
              <w:t>. WHO IS RESPONSIBLE FOR GENDER MAINSTREAMING IN THE UN?</w:t>
            </w:r>
          </w:p>
          <w:p w:rsidR="003A6B66" w:rsidRDefault="003A6B66" w:rsidP="00BB57C7">
            <w:pPr>
              <w:widowControl w:val="0"/>
              <w:autoSpaceDE w:val="0"/>
              <w:autoSpaceDN w:val="0"/>
              <w:adjustRightInd w:val="0"/>
              <w:spacing w:after="320"/>
              <w:rPr>
                <w:b/>
                <w:lang w:val="en-US"/>
              </w:rPr>
            </w:pPr>
          </w:p>
        </w:tc>
        <w:tc>
          <w:tcPr>
            <w:tcW w:w="6946" w:type="dxa"/>
            <w:tcBorders>
              <w:bottom w:val="single" w:sz="4" w:space="0" w:color="auto"/>
            </w:tcBorders>
          </w:tcPr>
          <w:p w:rsidR="003A6B66" w:rsidRDefault="003A6B66" w:rsidP="007B009B">
            <w:pPr>
              <w:widowControl w:val="0"/>
              <w:autoSpaceDE w:val="0"/>
              <w:autoSpaceDN w:val="0"/>
              <w:adjustRightInd w:val="0"/>
              <w:spacing w:after="240"/>
              <w:rPr>
                <w:rFonts w:cs="Times"/>
                <w:b/>
                <w:sz w:val="22"/>
                <w:szCs w:val="22"/>
                <w:lang w:val="en-US"/>
              </w:rPr>
            </w:pPr>
            <w:r>
              <w:rPr>
                <w:rFonts w:cs="Times"/>
                <w:b/>
                <w:noProof/>
                <w:sz w:val="22"/>
                <w:szCs w:val="22"/>
                <w:lang w:val="en-GB" w:eastAsia="ja-JP"/>
              </w:rPr>
              <w:drawing>
                <wp:inline distT="0" distB="0" distL="0" distR="0" wp14:anchorId="372B4EAE" wp14:editId="13762B9A">
                  <wp:extent cx="4376950" cy="4551528"/>
                  <wp:effectExtent l="38100" t="0" r="24130" b="0"/>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A6B66" w:rsidRPr="000C33B8" w:rsidRDefault="003A6B66" w:rsidP="007B009B">
            <w:pPr>
              <w:widowControl w:val="0"/>
              <w:autoSpaceDE w:val="0"/>
              <w:autoSpaceDN w:val="0"/>
              <w:adjustRightInd w:val="0"/>
              <w:spacing w:after="240"/>
              <w:rPr>
                <w:rFonts w:cs="Times"/>
                <w:color w:val="FF0000"/>
                <w:sz w:val="22"/>
                <w:szCs w:val="22"/>
                <w:lang w:val="en-US"/>
              </w:rPr>
            </w:pPr>
          </w:p>
        </w:tc>
      </w:tr>
    </w:tbl>
    <w:p w:rsidR="00BC0F70" w:rsidRDefault="00BC0F70">
      <w:r>
        <w:br w:type="page"/>
      </w:r>
    </w:p>
    <w:tbl>
      <w:tblPr>
        <w:tblStyle w:val="TableGrid"/>
        <w:tblW w:w="13008" w:type="dxa"/>
        <w:tblLayout w:type="fixed"/>
        <w:tblLook w:val="04A0" w:firstRow="1" w:lastRow="0" w:firstColumn="1" w:lastColumn="0" w:noHBand="0" w:noVBand="1"/>
      </w:tblPr>
      <w:tblGrid>
        <w:gridCol w:w="6062"/>
        <w:gridCol w:w="6946"/>
      </w:tblGrid>
      <w:tr w:rsidR="00B34B6C" w:rsidRPr="00AC7EFE" w:rsidTr="00BD59EA">
        <w:trPr>
          <w:trHeight w:val="170"/>
        </w:trPr>
        <w:tc>
          <w:tcPr>
            <w:tcW w:w="6062" w:type="dxa"/>
          </w:tcPr>
          <w:p w:rsidR="00CE5A32" w:rsidRPr="00CE5A32" w:rsidRDefault="00CE5A32" w:rsidP="00BF76A8">
            <w:pPr>
              <w:widowControl w:val="0"/>
              <w:autoSpaceDE w:val="0"/>
              <w:autoSpaceDN w:val="0"/>
              <w:adjustRightInd w:val="0"/>
              <w:spacing w:after="320"/>
              <w:rPr>
                <w:rFonts w:cs="Arial"/>
                <w:sz w:val="22"/>
                <w:szCs w:val="22"/>
                <w:lang w:val="en-US"/>
              </w:rPr>
            </w:pPr>
          </w:p>
        </w:tc>
        <w:tc>
          <w:tcPr>
            <w:tcW w:w="6946" w:type="dxa"/>
          </w:tcPr>
          <w:p w:rsidR="00C8333F" w:rsidRPr="00CE5A32" w:rsidRDefault="00C8333F" w:rsidP="00CE5A32">
            <w:pPr>
              <w:widowControl w:val="0"/>
              <w:autoSpaceDE w:val="0"/>
              <w:autoSpaceDN w:val="0"/>
              <w:adjustRightInd w:val="0"/>
              <w:spacing w:after="240"/>
              <w:rPr>
                <w:rFonts w:cs="Times"/>
                <w:sz w:val="22"/>
                <w:szCs w:val="22"/>
                <w:lang w:val="en-US"/>
              </w:rPr>
            </w:pPr>
          </w:p>
        </w:tc>
      </w:tr>
      <w:tr w:rsidR="008B1442" w:rsidRPr="008C66C4" w:rsidTr="00BD59EA">
        <w:trPr>
          <w:trHeight w:val="170"/>
        </w:trPr>
        <w:tc>
          <w:tcPr>
            <w:tcW w:w="6062" w:type="dxa"/>
          </w:tcPr>
          <w:p w:rsidR="004B0855" w:rsidRDefault="00E05744" w:rsidP="004B0855">
            <w:pPr>
              <w:widowControl w:val="0"/>
              <w:autoSpaceDE w:val="0"/>
              <w:autoSpaceDN w:val="0"/>
              <w:adjustRightInd w:val="0"/>
              <w:spacing w:after="320"/>
              <w:rPr>
                <w:rFonts w:cs="Arial"/>
                <w:b/>
                <w:sz w:val="22"/>
                <w:szCs w:val="22"/>
                <w:lang w:val="en-US"/>
              </w:rPr>
            </w:pPr>
            <w:r>
              <w:rPr>
                <w:rFonts w:cs="Arial"/>
                <w:b/>
                <w:sz w:val="22"/>
                <w:szCs w:val="22"/>
                <w:lang w:val="en-US"/>
              </w:rPr>
              <w:t>8. EQUAL REPRESENTATION</w:t>
            </w:r>
            <w:r w:rsidR="00EC642A">
              <w:rPr>
                <w:rFonts w:cs="Arial"/>
                <w:b/>
                <w:sz w:val="22"/>
                <w:szCs w:val="22"/>
                <w:lang w:val="en-US"/>
              </w:rPr>
              <w:t xml:space="preserve"> </w:t>
            </w:r>
            <w:r w:rsidR="00BA1528">
              <w:rPr>
                <w:rFonts w:cs="Arial"/>
                <w:b/>
                <w:sz w:val="22"/>
                <w:szCs w:val="22"/>
                <w:lang w:val="en-US"/>
              </w:rPr>
              <w:t xml:space="preserve">OF </w:t>
            </w:r>
            <w:r>
              <w:rPr>
                <w:rFonts w:cs="Arial"/>
                <w:b/>
                <w:sz w:val="22"/>
                <w:szCs w:val="22"/>
                <w:lang w:val="en-US"/>
              </w:rPr>
              <w:t>WOMEN AND MEN</w:t>
            </w:r>
            <w:r w:rsidR="00EC642A">
              <w:rPr>
                <w:rFonts w:cs="Arial"/>
                <w:b/>
                <w:sz w:val="22"/>
                <w:szCs w:val="22"/>
                <w:lang w:val="en-US"/>
              </w:rPr>
              <w:t xml:space="preserve">: A STRATEGY FOR </w:t>
            </w:r>
            <w:r w:rsidR="003E2A79">
              <w:rPr>
                <w:rFonts w:cs="Arial"/>
                <w:b/>
                <w:sz w:val="22"/>
                <w:szCs w:val="22"/>
                <w:lang w:val="en-US"/>
              </w:rPr>
              <w:t>GENDER MAINSTREAMING</w:t>
            </w:r>
          </w:p>
          <w:p w:rsidR="0087598D" w:rsidRDefault="0087598D" w:rsidP="004B0855">
            <w:pPr>
              <w:widowControl w:val="0"/>
              <w:autoSpaceDE w:val="0"/>
              <w:autoSpaceDN w:val="0"/>
              <w:adjustRightInd w:val="0"/>
              <w:spacing w:after="320"/>
              <w:rPr>
                <w:sz w:val="22"/>
                <w:szCs w:val="22"/>
                <w:lang w:val="en-US"/>
              </w:rPr>
            </w:pPr>
            <w:r>
              <w:rPr>
                <w:sz w:val="22"/>
                <w:szCs w:val="22"/>
                <w:lang w:val="en-US"/>
              </w:rPr>
              <w:t xml:space="preserve">Gender mainstreaming requires the equal insertion of the perspectives of men and women in all work of the organization. This in turn requires the physical presence in equal numbers of both men and women in this organization.  </w:t>
            </w:r>
            <w:r w:rsidR="0097403A">
              <w:rPr>
                <w:sz w:val="22"/>
                <w:szCs w:val="22"/>
                <w:lang w:val="en-US"/>
              </w:rPr>
              <w:t xml:space="preserve">The United Nations is mandated, </w:t>
            </w:r>
            <w:r>
              <w:rPr>
                <w:sz w:val="22"/>
                <w:szCs w:val="22"/>
                <w:lang w:val="en-US"/>
              </w:rPr>
              <w:t xml:space="preserve">therefore, to ensure that there is an equal representation of women at all levels and in all occupational groups. </w:t>
            </w:r>
          </w:p>
          <w:p w:rsidR="004B0855" w:rsidRDefault="0087598D" w:rsidP="004B0855">
            <w:pPr>
              <w:widowControl w:val="0"/>
              <w:autoSpaceDE w:val="0"/>
              <w:autoSpaceDN w:val="0"/>
              <w:adjustRightInd w:val="0"/>
              <w:spacing w:after="320"/>
              <w:rPr>
                <w:sz w:val="22"/>
                <w:szCs w:val="22"/>
                <w:lang w:val="en-US"/>
              </w:rPr>
            </w:pPr>
            <w:r>
              <w:rPr>
                <w:sz w:val="22"/>
                <w:szCs w:val="22"/>
                <w:lang w:val="en-US"/>
              </w:rPr>
              <w:t xml:space="preserve">In other words, the equal representation of women and men in the workforce goes </w:t>
            </w:r>
            <w:r w:rsidR="003E2A79">
              <w:rPr>
                <w:sz w:val="22"/>
                <w:szCs w:val="22"/>
                <w:lang w:val="en-US"/>
              </w:rPr>
              <w:t xml:space="preserve">hand in hand with </w:t>
            </w:r>
            <w:r>
              <w:rPr>
                <w:sz w:val="22"/>
                <w:szCs w:val="22"/>
                <w:lang w:val="en-US"/>
              </w:rPr>
              <w:t xml:space="preserve">the strategy for </w:t>
            </w:r>
            <w:r w:rsidR="003E2A79">
              <w:rPr>
                <w:sz w:val="22"/>
                <w:szCs w:val="22"/>
                <w:lang w:val="en-US"/>
              </w:rPr>
              <w:t xml:space="preserve">gender mainstreaming. In fact, </w:t>
            </w:r>
            <w:r w:rsidR="0097403A">
              <w:rPr>
                <w:sz w:val="22"/>
                <w:szCs w:val="22"/>
                <w:lang w:val="en-US"/>
              </w:rPr>
              <w:t xml:space="preserve">there exists </w:t>
            </w:r>
            <w:r w:rsidR="003E2A79">
              <w:rPr>
                <w:sz w:val="22"/>
                <w:szCs w:val="22"/>
                <w:lang w:val="en-US"/>
              </w:rPr>
              <w:t xml:space="preserve">a positive </w:t>
            </w:r>
            <w:proofErr w:type="gramStart"/>
            <w:r w:rsidR="003E2A79">
              <w:rPr>
                <w:sz w:val="22"/>
                <w:szCs w:val="22"/>
                <w:lang w:val="en-US"/>
              </w:rPr>
              <w:t>relationship</w:t>
            </w:r>
            <w:r w:rsidR="0097403A">
              <w:rPr>
                <w:sz w:val="22"/>
                <w:szCs w:val="22"/>
                <w:lang w:val="en-US"/>
              </w:rPr>
              <w:t xml:space="preserve"> </w:t>
            </w:r>
            <w:r w:rsidR="003E2A79">
              <w:rPr>
                <w:sz w:val="22"/>
                <w:szCs w:val="22"/>
                <w:lang w:val="en-US"/>
              </w:rPr>
              <w:t xml:space="preserve"> between</w:t>
            </w:r>
            <w:proofErr w:type="gramEnd"/>
            <w:r w:rsidR="003E2A79">
              <w:rPr>
                <w:sz w:val="22"/>
                <w:szCs w:val="22"/>
                <w:lang w:val="en-US"/>
              </w:rPr>
              <w:t xml:space="preserve"> having a critical mass of women and generating the political will to work toward gender equality. </w:t>
            </w:r>
            <w:r w:rsidR="0097403A">
              <w:rPr>
                <w:sz w:val="22"/>
                <w:szCs w:val="22"/>
                <w:lang w:val="en-US"/>
              </w:rPr>
              <w:t xml:space="preserve"> Also, the United Nations must lead by example and start at home by working tirelessly to attain and sustain an </w:t>
            </w:r>
            <w:r w:rsidR="004B0855" w:rsidRPr="004B0855">
              <w:rPr>
                <w:sz w:val="22"/>
                <w:szCs w:val="22"/>
                <w:lang w:val="en-US"/>
              </w:rPr>
              <w:t xml:space="preserve">equal representation </w:t>
            </w:r>
            <w:r w:rsidR="0097403A">
              <w:rPr>
                <w:sz w:val="22"/>
                <w:szCs w:val="22"/>
                <w:lang w:val="en-US"/>
              </w:rPr>
              <w:t xml:space="preserve">of women and men </w:t>
            </w:r>
            <w:r w:rsidR="004B0855" w:rsidRPr="004B0855">
              <w:rPr>
                <w:sz w:val="22"/>
                <w:szCs w:val="22"/>
                <w:lang w:val="en-US"/>
              </w:rPr>
              <w:t>at all levels in the</w:t>
            </w:r>
            <w:r w:rsidR="0012120F">
              <w:rPr>
                <w:sz w:val="22"/>
                <w:szCs w:val="22"/>
                <w:lang w:val="en-US"/>
              </w:rPr>
              <w:t xml:space="preserve"> organization</w:t>
            </w:r>
            <w:r w:rsidR="004B0855" w:rsidRPr="004B0855">
              <w:rPr>
                <w:sz w:val="22"/>
                <w:szCs w:val="22"/>
                <w:lang w:val="en-US"/>
              </w:rPr>
              <w:t xml:space="preserve">. </w:t>
            </w:r>
          </w:p>
          <w:p w:rsidR="00860096" w:rsidRDefault="0097403A" w:rsidP="005266A7">
            <w:pPr>
              <w:autoSpaceDE w:val="0"/>
              <w:autoSpaceDN w:val="0"/>
              <w:adjustRightInd w:val="0"/>
              <w:rPr>
                <w:rFonts w:cs="Arial"/>
                <w:b/>
                <w:color w:val="FF0000"/>
                <w:sz w:val="22"/>
                <w:szCs w:val="22"/>
                <w:lang w:val="en-US"/>
              </w:rPr>
            </w:pPr>
            <w:r>
              <w:rPr>
                <w:sz w:val="22"/>
                <w:szCs w:val="22"/>
                <w:lang w:val="en-US"/>
              </w:rPr>
              <w:t>R</w:t>
            </w:r>
            <w:r w:rsidR="00CD0FC8" w:rsidRPr="00CD0FC8">
              <w:rPr>
                <w:sz w:val="22"/>
                <w:szCs w:val="22"/>
                <w:lang w:val="en-US"/>
              </w:rPr>
              <w:t xml:space="preserve">esearch has </w:t>
            </w:r>
            <w:r>
              <w:rPr>
                <w:sz w:val="22"/>
                <w:szCs w:val="22"/>
                <w:lang w:val="en-US"/>
              </w:rPr>
              <w:t>repeatedly demonstrated</w:t>
            </w:r>
            <w:r w:rsidR="00CD0FC8" w:rsidRPr="00CD0FC8">
              <w:rPr>
                <w:sz w:val="22"/>
                <w:szCs w:val="22"/>
                <w:lang w:val="en-US"/>
              </w:rPr>
              <w:t xml:space="preserve"> that gender-balanced teams </w:t>
            </w:r>
            <w:r>
              <w:rPr>
                <w:sz w:val="22"/>
                <w:szCs w:val="22"/>
                <w:lang w:val="en-US"/>
              </w:rPr>
              <w:t xml:space="preserve">yield more </w:t>
            </w:r>
            <w:r w:rsidR="00CD0FC8" w:rsidRPr="00CD0FC8">
              <w:rPr>
                <w:sz w:val="22"/>
                <w:szCs w:val="22"/>
                <w:lang w:val="en-US"/>
              </w:rPr>
              <w:t>innovation and creativity, and contribute to better</w:t>
            </w:r>
            <w:r w:rsidR="00005068">
              <w:rPr>
                <w:sz w:val="22"/>
                <w:szCs w:val="22"/>
                <w:lang w:val="en-US"/>
              </w:rPr>
              <w:t xml:space="preserve"> </w:t>
            </w:r>
            <w:r w:rsidR="00CD0FC8" w:rsidRPr="00CD0FC8">
              <w:rPr>
                <w:sz w:val="22"/>
                <w:szCs w:val="22"/>
                <w:lang w:val="en-US"/>
              </w:rPr>
              <w:t xml:space="preserve">decision outcomes. </w:t>
            </w:r>
            <w:r w:rsidR="00067869">
              <w:rPr>
                <w:sz w:val="22"/>
                <w:szCs w:val="22"/>
                <w:lang w:val="en-US"/>
              </w:rPr>
              <w:t>T</w:t>
            </w:r>
            <w:r w:rsidR="00CD0FC8" w:rsidRPr="00CD0FC8">
              <w:rPr>
                <w:sz w:val="22"/>
                <w:szCs w:val="22"/>
                <w:lang w:val="en-US"/>
              </w:rPr>
              <w:t>he more an organization</w:t>
            </w:r>
            <w:r w:rsidR="00005068">
              <w:rPr>
                <w:sz w:val="22"/>
                <w:szCs w:val="22"/>
                <w:lang w:val="en-US"/>
              </w:rPr>
              <w:t xml:space="preserve"> </w:t>
            </w:r>
            <w:r w:rsidR="00CD0FC8" w:rsidRPr="00CD0FC8">
              <w:rPr>
                <w:sz w:val="22"/>
                <w:szCs w:val="22"/>
                <w:lang w:val="en-US"/>
              </w:rPr>
              <w:t>mirrors the demographic it serves, the better equipped it is</w:t>
            </w:r>
            <w:r w:rsidR="00005068">
              <w:rPr>
                <w:sz w:val="22"/>
                <w:szCs w:val="22"/>
                <w:lang w:val="en-US"/>
              </w:rPr>
              <w:t xml:space="preserve"> </w:t>
            </w:r>
            <w:r w:rsidR="00CD0FC8" w:rsidRPr="00CD0FC8">
              <w:rPr>
                <w:sz w:val="22"/>
                <w:szCs w:val="22"/>
                <w:lang w:val="en-US"/>
              </w:rPr>
              <w:t>to meet its stakeholders needs. This is of particular importance for</w:t>
            </w:r>
            <w:r w:rsidR="00005068">
              <w:rPr>
                <w:sz w:val="22"/>
                <w:szCs w:val="22"/>
                <w:lang w:val="en-US"/>
              </w:rPr>
              <w:t xml:space="preserve"> </w:t>
            </w:r>
            <w:r w:rsidR="00CD0FC8" w:rsidRPr="00CD0FC8">
              <w:rPr>
                <w:sz w:val="22"/>
                <w:szCs w:val="22"/>
                <w:lang w:val="en-US"/>
              </w:rPr>
              <w:t>the United Nations.</w:t>
            </w:r>
            <w:r>
              <w:rPr>
                <w:sz w:val="22"/>
                <w:szCs w:val="22"/>
                <w:lang w:val="en-US"/>
              </w:rPr>
              <w:t xml:space="preserve">  The United Nations system must mirror those who it represents and for whose peace, security and development it works.</w:t>
            </w:r>
          </w:p>
        </w:tc>
        <w:tc>
          <w:tcPr>
            <w:tcW w:w="6946" w:type="dxa"/>
          </w:tcPr>
          <w:p w:rsidR="0087598D" w:rsidRDefault="003E2A79">
            <w:pPr>
              <w:widowControl w:val="0"/>
              <w:autoSpaceDE w:val="0"/>
              <w:autoSpaceDN w:val="0"/>
              <w:adjustRightInd w:val="0"/>
              <w:spacing w:after="240"/>
              <w:rPr>
                <w:sz w:val="22"/>
                <w:szCs w:val="22"/>
                <w:lang w:val="en-US"/>
              </w:rPr>
            </w:pPr>
            <w:r w:rsidRPr="005266A7">
              <w:rPr>
                <w:rFonts w:cs="Arial"/>
                <w:b/>
                <w:sz w:val="22"/>
                <w:szCs w:val="22"/>
                <w:lang w:val="en-US"/>
              </w:rPr>
              <w:t xml:space="preserve">Did you know? </w:t>
            </w:r>
            <w:r w:rsidRPr="005266A7">
              <w:rPr>
                <w:rFonts w:cs="Arial"/>
                <w:sz w:val="22"/>
                <w:szCs w:val="22"/>
                <w:lang w:val="en-US"/>
              </w:rPr>
              <w:t>The Universal</w:t>
            </w:r>
            <w:r w:rsidRPr="00585DBA">
              <w:rPr>
                <w:rFonts w:cs="Arial"/>
                <w:color w:val="FF0000"/>
                <w:sz w:val="22"/>
                <w:szCs w:val="22"/>
                <w:lang w:val="en-US"/>
              </w:rPr>
              <w:t xml:space="preserve"> </w:t>
            </w:r>
            <w:r w:rsidR="00CD0FC8" w:rsidRPr="00CD0FC8">
              <w:rPr>
                <w:sz w:val="22"/>
                <w:szCs w:val="22"/>
                <w:lang w:val="en-US"/>
              </w:rPr>
              <w:t>Declaration of Human Rights, when first formed, was called the Declaration of M</w:t>
            </w:r>
            <w:r w:rsidR="006016FF">
              <w:rPr>
                <w:sz w:val="22"/>
                <w:szCs w:val="22"/>
                <w:lang w:val="en-US"/>
              </w:rPr>
              <w:t>a</w:t>
            </w:r>
            <w:r w:rsidR="00CD0FC8" w:rsidRPr="00CD0FC8">
              <w:rPr>
                <w:sz w:val="22"/>
                <w:szCs w:val="22"/>
                <w:lang w:val="en-US"/>
              </w:rPr>
              <w:t xml:space="preserve">n? Eleanor Roosevelt, the chairperson and only woman on the committee in 1945, insisted that </w:t>
            </w:r>
            <w:r w:rsidR="006016FF">
              <w:rPr>
                <w:sz w:val="22"/>
                <w:szCs w:val="22"/>
                <w:lang w:val="en-US"/>
              </w:rPr>
              <w:t>the United Nations must equally be about the human rights of women.  The Declaration of Man therefore, became the Declaration of Human Rights.  But for the presence of Eleanor Roosevelt and three other women, this point would unlikely have been taken up. It was the presence of these women that ensured that their perspectives were also</w:t>
            </w:r>
            <w:r w:rsidR="0087598D">
              <w:rPr>
                <w:sz w:val="22"/>
                <w:szCs w:val="22"/>
                <w:lang w:val="en-US"/>
              </w:rPr>
              <w:t xml:space="preserve"> reflected </w:t>
            </w:r>
            <w:r w:rsidR="006016FF">
              <w:rPr>
                <w:sz w:val="22"/>
                <w:szCs w:val="22"/>
                <w:lang w:val="en-US"/>
              </w:rPr>
              <w:t xml:space="preserve">in the </w:t>
            </w:r>
            <w:r w:rsidR="0087598D">
              <w:rPr>
                <w:sz w:val="22"/>
                <w:szCs w:val="22"/>
                <w:lang w:val="en-US"/>
              </w:rPr>
              <w:t xml:space="preserve">work of the drafting committee.  This is a prime example of gender mainstreaming.  </w:t>
            </w:r>
          </w:p>
          <w:p w:rsidR="00860096" w:rsidRDefault="0087598D">
            <w:pPr>
              <w:widowControl w:val="0"/>
              <w:autoSpaceDE w:val="0"/>
              <w:autoSpaceDN w:val="0"/>
              <w:adjustRightInd w:val="0"/>
              <w:spacing w:after="240"/>
              <w:rPr>
                <w:rFonts w:cs="Arial"/>
                <w:b/>
                <w:color w:val="FF0000"/>
                <w:sz w:val="22"/>
                <w:szCs w:val="22"/>
                <w:lang w:val="en-US"/>
              </w:rPr>
            </w:pPr>
            <w:r>
              <w:rPr>
                <w:sz w:val="22"/>
                <w:szCs w:val="22"/>
                <w:lang w:val="en-US"/>
              </w:rPr>
              <w:t xml:space="preserve">Can you imagine a world where the United Nations standards would apply only to men? Thanks to the representation of women at the very outset of the process, they apply today to all human kind and not only to half the population!  </w:t>
            </w:r>
          </w:p>
          <w:p w:rsidR="0028124E" w:rsidRDefault="0028124E" w:rsidP="005266A7">
            <w:pPr>
              <w:widowControl w:val="0"/>
              <w:autoSpaceDE w:val="0"/>
              <w:autoSpaceDN w:val="0"/>
              <w:adjustRightInd w:val="0"/>
              <w:spacing w:after="240"/>
              <w:jc w:val="center"/>
              <w:rPr>
                <w:rFonts w:cs="Times"/>
                <w:b/>
                <w:color w:val="FF0000"/>
                <w:sz w:val="22"/>
                <w:szCs w:val="22"/>
                <w:lang w:val="en-US"/>
              </w:rPr>
            </w:pPr>
          </w:p>
          <w:p w:rsidR="005266A7" w:rsidRDefault="005266A7" w:rsidP="005266A7">
            <w:pPr>
              <w:widowControl w:val="0"/>
              <w:autoSpaceDE w:val="0"/>
              <w:autoSpaceDN w:val="0"/>
              <w:adjustRightInd w:val="0"/>
              <w:spacing w:after="240"/>
              <w:jc w:val="center"/>
              <w:rPr>
                <w:rFonts w:cs="Times"/>
                <w:b/>
                <w:color w:val="FF0000"/>
                <w:sz w:val="22"/>
                <w:szCs w:val="22"/>
                <w:lang w:val="en-US"/>
              </w:rPr>
            </w:pPr>
          </w:p>
          <w:p w:rsidR="005266A7" w:rsidRDefault="005266A7" w:rsidP="005266A7">
            <w:pPr>
              <w:widowControl w:val="0"/>
              <w:autoSpaceDE w:val="0"/>
              <w:autoSpaceDN w:val="0"/>
              <w:adjustRightInd w:val="0"/>
              <w:spacing w:after="240"/>
              <w:jc w:val="center"/>
              <w:rPr>
                <w:rFonts w:cs="Times"/>
                <w:b/>
                <w:color w:val="FF0000"/>
                <w:sz w:val="22"/>
                <w:szCs w:val="22"/>
                <w:lang w:val="en-US"/>
              </w:rPr>
            </w:pPr>
          </w:p>
          <w:p w:rsidR="005266A7" w:rsidRDefault="005266A7" w:rsidP="005266A7">
            <w:pPr>
              <w:widowControl w:val="0"/>
              <w:autoSpaceDE w:val="0"/>
              <w:autoSpaceDN w:val="0"/>
              <w:adjustRightInd w:val="0"/>
              <w:spacing w:after="240"/>
              <w:jc w:val="center"/>
              <w:rPr>
                <w:rFonts w:cs="Times"/>
                <w:b/>
                <w:color w:val="FF0000"/>
                <w:sz w:val="22"/>
                <w:szCs w:val="22"/>
                <w:lang w:val="en-US"/>
              </w:rPr>
            </w:pPr>
          </w:p>
          <w:p w:rsidR="005266A7" w:rsidRDefault="005266A7" w:rsidP="005266A7">
            <w:pPr>
              <w:widowControl w:val="0"/>
              <w:autoSpaceDE w:val="0"/>
              <w:autoSpaceDN w:val="0"/>
              <w:adjustRightInd w:val="0"/>
              <w:spacing w:after="240"/>
              <w:jc w:val="center"/>
              <w:rPr>
                <w:rFonts w:cs="Times"/>
                <w:b/>
                <w:color w:val="FF0000"/>
                <w:sz w:val="22"/>
                <w:szCs w:val="22"/>
                <w:lang w:val="en-US"/>
              </w:rPr>
            </w:pPr>
          </w:p>
          <w:p w:rsidR="005266A7" w:rsidRDefault="005266A7" w:rsidP="005266A7">
            <w:pPr>
              <w:widowControl w:val="0"/>
              <w:autoSpaceDE w:val="0"/>
              <w:autoSpaceDN w:val="0"/>
              <w:adjustRightInd w:val="0"/>
              <w:spacing w:after="240"/>
              <w:jc w:val="center"/>
              <w:rPr>
                <w:rFonts w:cs="Times"/>
                <w:b/>
                <w:color w:val="FF0000"/>
                <w:sz w:val="22"/>
                <w:szCs w:val="22"/>
                <w:lang w:val="en-US"/>
              </w:rPr>
            </w:pPr>
          </w:p>
          <w:p w:rsidR="005266A7" w:rsidRPr="009A1265" w:rsidRDefault="005266A7" w:rsidP="005266A7">
            <w:pPr>
              <w:widowControl w:val="0"/>
              <w:autoSpaceDE w:val="0"/>
              <w:autoSpaceDN w:val="0"/>
              <w:adjustRightInd w:val="0"/>
              <w:spacing w:after="240"/>
              <w:jc w:val="center"/>
              <w:rPr>
                <w:rFonts w:cs="Times"/>
                <w:b/>
                <w:color w:val="FF0000"/>
                <w:sz w:val="22"/>
                <w:szCs w:val="22"/>
                <w:lang w:val="en-US"/>
              </w:rPr>
            </w:pPr>
          </w:p>
        </w:tc>
      </w:tr>
      <w:tr w:rsidR="00112207" w:rsidRPr="008C66C4" w:rsidTr="00BD59EA">
        <w:trPr>
          <w:trHeight w:val="170"/>
        </w:trPr>
        <w:tc>
          <w:tcPr>
            <w:tcW w:w="6062" w:type="dxa"/>
          </w:tcPr>
          <w:p w:rsidR="00112207" w:rsidRPr="004B0855" w:rsidRDefault="004B0855" w:rsidP="00112207">
            <w:pPr>
              <w:widowControl w:val="0"/>
              <w:autoSpaceDE w:val="0"/>
              <w:autoSpaceDN w:val="0"/>
              <w:adjustRightInd w:val="0"/>
              <w:spacing w:after="240"/>
              <w:rPr>
                <w:rFonts w:cs="Helvetica"/>
                <w:b/>
                <w:sz w:val="22"/>
                <w:szCs w:val="22"/>
                <w:lang w:val="en-US"/>
              </w:rPr>
            </w:pPr>
            <w:r>
              <w:rPr>
                <w:rFonts w:cs="Helvetica"/>
                <w:b/>
                <w:sz w:val="22"/>
                <w:szCs w:val="22"/>
                <w:lang w:val="en-US"/>
              </w:rPr>
              <w:t>9</w:t>
            </w:r>
            <w:r w:rsidR="00112207">
              <w:rPr>
                <w:rFonts w:cs="Helvetica"/>
                <w:b/>
                <w:sz w:val="22"/>
                <w:szCs w:val="22"/>
                <w:lang w:val="en-US"/>
              </w:rPr>
              <w:t xml:space="preserve">. UN MANDATES FOR EQUAL REPRESENTATION </w:t>
            </w:r>
          </w:p>
          <w:p w:rsidR="00112207" w:rsidRDefault="00112207" w:rsidP="00112207">
            <w:pPr>
              <w:widowControl w:val="0"/>
              <w:autoSpaceDE w:val="0"/>
              <w:autoSpaceDN w:val="0"/>
              <w:adjustRightInd w:val="0"/>
              <w:spacing w:after="240"/>
              <w:rPr>
                <w:rFonts w:cs="Helvetica"/>
                <w:sz w:val="22"/>
                <w:szCs w:val="22"/>
                <w:lang w:val="en-US"/>
              </w:rPr>
            </w:pPr>
          </w:p>
          <w:p w:rsidR="00112207" w:rsidRPr="00464494" w:rsidRDefault="00112207" w:rsidP="00112207">
            <w:pPr>
              <w:widowControl w:val="0"/>
              <w:autoSpaceDE w:val="0"/>
              <w:autoSpaceDN w:val="0"/>
              <w:adjustRightInd w:val="0"/>
              <w:spacing w:after="240"/>
              <w:rPr>
                <w:rFonts w:cs="Times"/>
                <w:sz w:val="22"/>
                <w:szCs w:val="22"/>
                <w:lang w:val="en-US"/>
              </w:rPr>
            </w:pPr>
            <w:r>
              <w:rPr>
                <w:rFonts w:cs="Helvetica"/>
                <w:sz w:val="22"/>
                <w:szCs w:val="22"/>
                <w:lang w:val="en-US"/>
              </w:rPr>
              <w:t xml:space="preserve">Equal representation of women and men </w:t>
            </w:r>
            <w:r w:rsidRPr="00464494">
              <w:rPr>
                <w:rFonts w:cs="Helvetica"/>
                <w:sz w:val="22"/>
                <w:szCs w:val="22"/>
                <w:lang w:val="en-US"/>
              </w:rPr>
              <w:t>in th</w:t>
            </w:r>
            <w:r>
              <w:rPr>
                <w:rFonts w:cs="Helvetica"/>
                <w:sz w:val="22"/>
                <w:szCs w:val="22"/>
                <w:lang w:val="en-US"/>
              </w:rPr>
              <w:t>e United Nations system is a long</w:t>
            </w:r>
            <w:r w:rsidRPr="00464494">
              <w:rPr>
                <w:rFonts w:cs="Helvetica"/>
                <w:sz w:val="22"/>
                <w:szCs w:val="22"/>
                <w:lang w:val="en-US"/>
              </w:rPr>
              <w:t>standing</w:t>
            </w:r>
            <w:r>
              <w:rPr>
                <w:rFonts w:cs="Helvetica"/>
                <w:sz w:val="22"/>
                <w:szCs w:val="22"/>
                <w:lang w:val="en-US"/>
              </w:rPr>
              <w:t xml:space="preserve"> mandate</w:t>
            </w:r>
            <w:r w:rsidRPr="00464494">
              <w:rPr>
                <w:rFonts w:cs="Helvetica"/>
                <w:sz w:val="22"/>
                <w:szCs w:val="22"/>
                <w:lang w:val="en-US"/>
              </w:rPr>
              <w:t xml:space="preserve">. Articles 8 and 10 of the </w:t>
            </w:r>
            <w:r>
              <w:rPr>
                <w:rFonts w:cs="Helvetica"/>
                <w:sz w:val="22"/>
                <w:szCs w:val="22"/>
                <w:lang w:val="en-US"/>
              </w:rPr>
              <w:t xml:space="preserve">UN </w:t>
            </w:r>
            <w:r w:rsidRPr="00464494">
              <w:rPr>
                <w:rFonts w:cs="Helvetica"/>
                <w:sz w:val="22"/>
                <w:szCs w:val="22"/>
                <w:lang w:val="en-US"/>
              </w:rPr>
              <w:t>Charter</w:t>
            </w:r>
            <w:r>
              <w:rPr>
                <w:rFonts w:cs="Helvetica"/>
                <w:sz w:val="22"/>
                <w:szCs w:val="22"/>
                <w:lang w:val="en-US"/>
              </w:rPr>
              <w:t>, for example, stipu</w:t>
            </w:r>
            <w:r w:rsidRPr="00464494">
              <w:rPr>
                <w:rFonts w:cs="Helvetica"/>
                <w:sz w:val="22"/>
                <w:szCs w:val="22"/>
                <w:lang w:val="en-US"/>
              </w:rPr>
              <w:t>late that there shall be no restrictions on the eligibility of men and women to participate under conditions of equality in its principal and subsidiary organs. The Universal Declaration of Human Rights also states that there can be no distinction or discri</w:t>
            </w:r>
            <w:r>
              <w:rPr>
                <w:rFonts w:cs="Helvetica"/>
                <w:sz w:val="22"/>
                <w:szCs w:val="22"/>
                <w:lang w:val="en-US"/>
              </w:rPr>
              <w:t>mination on the basis of gender.</w:t>
            </w:r>
          </w:p>
          <w:p w:rsidR="00112207" w:rsidRDefault="00112207" w:rsidP="00112207">
            <w:pPr>
              <w:widowControl w:val="0"/>
              <w:autoSpaceDE w:val="0"/>
              <w:autoSpaceDN w:val="0"/>
              <w:adjustRightInd w:val="0"/>
              <w:spacing w:after="320"/>
              <w:rPr>
                <w:rFonts w:cs="Arial"/>
                <w:b/>
                <w:sz w:val="22"/>
                <w:szCs w:val="22"/>
                <w:lang w:val="en-US"/>
              </w:rPr>
            </w:pPr>
            <w:r w:rsidRPr="00DB5B10">
              <w:rPr>
                <w:rFonts w:cs="Helvetica"/>
                <w:sz w:val="22"/>
                <w:szCs w:val="22"/>
                <w:lang w:val="en-US"/>
              </w:rPr>
              <w:t>Acting on these principle</w:t>
            </w:r>
            <w:r>
              <w:rPr>
                <w:rFonts w:cs="Helvetica"/>
                <w:sz w:val="22"/>
                <w:szCs w:val="22"/>
                <w:lang w:val="en-US"/>
              </w:rPr>
              <w:t>s, the General Assembly has re</w:t>
            </w:r>
            <w:r w:rsidRPr="00DB5B10">
              <w:rPr>
                <w:rFonts w:cs="Helvetica"/>
                <w:sz w:val="22"/>
                <w:szCs w:val="22"/>
                <w:lang w:val="en-US"/>
              </w:rPr>
              <w:t>peatedly called for gender balance. Most recently, on 4 February 2009, the General Assembly asked the Secretary-General to “</w:t>
            </w:r>
            <w:r w:rsidRPr="00537378">
              <w:rPr>
                <w:rFonts w:cs="Helvetica"/>
                <w:i/>
                <w:sz w:val="22"/>
                <w:szCs w:val="22"/>
                <w:lang w:val="en-US"/>
              </w:rPr>
              <w:t>review and redouble his efforts to make progress towards achieving the goal of 50/50 gender balance at all levels in the Secretariat and throughout the United Nations system</w:t>
            </w:r>
            <w:r w:rsidRPr="00DB5B10">
              <w:rPr>
                <w:rFonts w:cs="Helvetica"/>
                <w:sz w:val="22"/>
                <w:szCs w:val="22"/>
                <w:lang w:val="en-US"/>
              </w:rPr>
              <w:t>.”</w:t>
            </w:r>
          </w:p>
        </w:tc>
        <w:tc>
          <w:tcPr>
            <w:tcW w:w="6946" w:type="dxa"/>
          </w:tcPr>
          <w:p w:rsidR="00112207" w:rsidRDefault="00112207" w:rsidP="00112207">
            <w:pPr>
              <w:widowControl w:val="0"/>
              <w:autoSpaceDE w:val="0"/>
              <w:autoSpaceDN w:val="0"/>
              <w:adjustRightInd w:val="0"/>
              <w:spacing w:after="240"/>
              <w:jc w:val="center"/>
              <w:rPr>
                <w:rFonts w:cs="Helvetica"/>
                <w:b/>
                <w:sz w:val="22"/>
                <w:szCs w:val="22"/>
                <w:lang w:val="en-US"/>
              </w:rPr>
            </w:pPr>
          </w:p>
          <w:p w:rsidR="00112207" w:rsidRPr="00537378" w:rsidRDefault="00112207" w:rsidP="00112207">
            <w:pPr>
              <w:widowControl w:val="0"/>
              <w:autoSpaceDE w:val="0"/>
              <w:autoSpaceDN w:val="0"/>
              <w:adjustRightInd w:val="0"/>
              <w:spacing w:after="240"/>
              <w:jc w:val="center"/>
              <w:rPr>
                <w:rFonts w:cs="Times"/>
                <w:b/>
                <w:sz w:val="22"/>
                <w:szCs w:val="22"/>
                <w:lang w:val="en-US"/>
              </w:rPr>
            </w:pPr>
            <w:r w:rsidRPr="00537378">
              <w:rPr>
                <w:rFonts w:cs="Helvetica"/>
                <w:b/>
                <w:sz w:val="22"/>
                <w:szCs w:val="22"/>
                <w:lang w:val="en-US"/>
              </w:rPr>
              <w:t>On 4 February 2009, the General Assembly asked the Secretary-General to “</w:t>
            </w:r>
            <w:r w:rsidRPr="00537378">
              <w:rPr>
                <w:rFonts w:cs="Helvetica"/>
                <w:b/>
                <w:i/>
                <w:sz w:val="22"/>
                <w:szCs w:val="22"/>
                <w:lang w:val="en-US"/>
              </w:rPr>
              <w:t>review and redouble his efforts to make progress towards achieving the goal of 50/50 gender balance at all levels in the Secretariat and throughout the United Nations system</w:t>
            </w:r>
            <w:r w:rsidRPr="00537378">
              <w:rPr>
                <w:rFonts w:cs="Helvetica"/>
                <w:b/>
                <w:sz w:val="22"/>
                <w:szCs w:val="22"/>
                <w:lang w:val="en-US"/>
              </w:rPr>
              <w:t>.”</w:t>
            </w:r>
          </w:p>
          <w:p w:rsidR="00245ABA" w:rsidRPr="008808AB" w:rsidRDefault="00245ABA" w:rsidP="00245ABA">
            <w:pPr>
              <w:widowControl w:val="0"/>
              <w:autoSpaceDE w:val="0"/>
              <w:autoSpaceDN w:val="0"/>
              <w:adjustRightInd w:val="0"/>
              <w:spacing w:after="320"/>
              <w:jc w:val="both"/>
              <w:rPr>
                <w:rFonts w:cs="Arial"/>
                <w:sz w:val="22"/>
                <w:szCs w:val="22"/>
                <w:lang w:val="en-US"/>
              </w:rPr>
            </w:pPr>
            <w:r w:rsidRPr="00CA33D4">
              <w:rPr>
                <w:rFonts w:cs="Arial"/>
                <w:sz w:val="22"/>
                <w:szCs w:val="22"/>
                <w:lang w:val="en-US"/>
              </w:rPr>
              <w:t xml:space="preserve">The goal of </w:t>
            </w:r>
            <w:r>
              <w:rPr>
                <w:rFonts w:cs="Arial"/>
                <w:sz w:val="22"/>
                <w:szCs w:val="22"/>
                <w:lang w:val="en-US"/>
              </w:rPr>
              <w:t xml:space="preserve">50/50 representation </w:t>
            </w:r>
            <w:r w:rsidRPr="00CA33D4">
              <w:rPr>
                <w:rFonts w:cs="Arial"/>
                <w:sz w:val="22"/>
                <w:szCs w:val="22"/>
                <w:lang w:val="en-US"/>
              </w:rPr>
              <w:t>applies throughout the U</w:t>
            </w:r>
            <w:r>
              <w:rPr>
                <w:rFonts w:cs="Arial"/>
                <w:sz w:val="22"/>
                <w:szCs w:val="22"/>
                <w:lang w:val="en-US"/>
              </w:rPr>
              <w:t xml:space="preserve">N </w:t>
            </w:r>
            <w:r w:rsidRPr="00CA33D4">
              <w:rPr>
                <w:rFonts w:cs="Arial"/>
                <w:sz w:val="22"/>
                <w:szCs w:val="22"/>
                <w:lang w:val="en-US"/>
              </w:rPr>
              <w:t>system, and in every department, office or regional commission, overall and at each level. It applies not only to posts subject to geographical distribution but to all categories of posts, without regard to the type or duration of the appointment, or the series of Staff Rules under which the appointment is made, or the source of funding.</w:t>
            </w:r>
          </w:p>
          <w:p w:rsidR="00112207" w:rsidRDefault="00112207" w:rsidP="007B009B">
            <w:pPr>
              <w:widowControl w:val="0"/>
              <w:autoSpaceDE w:val="0"/>
              <w:autoSpaceDN w:val="0"/>
              <w:adjustRightInd w:val="0"/>
              <w:spacing w:after="320"/>
              <w:jc w:val="both"/>
              <w:rPr>
                <w:rFonts w:cs="Arial"/>
                <w:b/>
                <w:sz w:val="22"/>
                <w:szCs w:val="22"/>
                <w:lang w:val="en-US"/>
              </w:rPr>
            </w:pPr>
          </w:p>
          <w:p w:rsidR="00112207" w:rsidRDefault="00112207" w:rsidP="007B009B">
            <w:pPr>
              <w:widowControl w:val="0"/>
              <w:autoSpaceDE w:val="0"/>
              <w:autoSpaceDN w:val="0"/>
              <w:adjustRightInd w:val="0"/>
              <w:spacing w:after="320"/>
              <w:jc w:val="both"/>
              <w:rPr>
                <w:rFonts w:cs="Arial"/>
                <w:b/>
                <w:sz w:val="22"/>
                <w:szCs w:val="22"/>
                <w:lang w:val="en-US"/>
              </w:rPr>
            </w:pPr>
          </w:p>
          <w:p w:rsidR="00112207" w:rsidRDefault="00112207" w:rsidP="007B009B">
            <w:pPr>
              <w:widowControl w:val="0"/>
              <w:autoSpaceDE w:val="0"/>
              <w:autoSpaceDN w:val="0"/>
              <w:adjustRightInd w:val="0"/>
              <w:spacing w:after="320"/>
              <w:jc w:val="both"/>
              <w:rPr>
                <w:rFonts w:cs="Arial"/>
                <w:b/>
                <w:sz w:val="22"/>
                <w:szCs w:val="22"/>
                <w:lang w:val="en-US"/>
              </w:rPr>
            </w:pPr>
            <w:r>
              <w:rPr>
                <w:rFonts w:cs="Arial"/>
                <w:b/>
                <w:sz w:val="22"/>
                <w:szCs w:val="22"/>
                <w:lang w:val="en-US"/>
              </w:rPr>
              <w:t xml:space="preserve">Click </w:t>
            </w:r>
            <w:r w:rsidR="00245ABA">
              <w:rPr>
                <w:rFonts w:cs="Arial"/>
                <w:b/>
                <w:sz w:val="22"/>
                <w:szCs w:val="22"/>
                <w:lang w:val="en-US"/>
              </w:rPr>
              <w:t xml:space="preserve">on </w:t>
            </w:r>
            <w:r w:rsidR="005E6327">
              <w:rPr>
                <w:rFonts w:cs="Arial"/>
                <w:b/>
                <w:sz w:val="22"/>
                <w:szCs w:val="22"/>
                <w:lang w:val="en-US"/>
              </w:rPr>
              <w:t>the timeline</w:t>
            </w:r>
            <w:r>
              <w:rPr>
                <w:rFonts w:cs="Arial"/>
                <w:b/>
                <w:sz w:val="22"/>
                <w:szCs w:val="22"/>
                <w:lang w:val="en-US"/>
              </w:rPr>
              <w:t xml:space="preserve"> to know </w:t>
            </w:r>
            <w:r w:rsidR="005E6327">
              <w:rPr>
                <w:rFonts w:cs="Arial"/>
                <w:b/>
                <w:sz w:val="22"/>
                <w:szCs w:val="22"/>
                <w:lang w:val="en-US"/>
              </w:rPr>
              <w:t xml:space="preserve">more about </w:t>
            </w:r>
            <w:r>
              <w:rPr>
                <w:rFonts w:cs="Arial"/>
                <w:b/>
                <w:sz w:val="22"/>
                <w:szCs w:val="22"/>
                <w:lang w:val="en-US"/>
              </w:rPr>
              <w:t>the UN commitments to ensure equal representation of women and men within the UN</w:t>
            </w:r>
            <w:r w:rsidR="005E6327">
              <w:rPr>
                <w:rFonts w:cs="Arial"/>
                <w:b/>
                <w:sz w:val="22"/>
                <w:szCs w:val="22"/>
                <w:lang w:val="en-US"/>
              </w:rPr>
              <w:t>:</w:t>
            </w:r>
          </w:p>
          <w:tbl>
            <w:tblPr>
              <w:tblpPr w:leftFromText="180" w:rightFromText="180" w:vertAnchor="text" w:horzAnchor="page" w:tblpX="924" w:tblpY="730"/>
              <w:tblOverlap w:val="never"/>
              <w:tblW w:w="0" w:type="auto"/>
              <w:tblBorders>
                <w:top w:val="single" w:sz="8" w:space="0" w:color="6D6D6D"/>
                <w:left w:val="single" w:sz="8" w:space="0" w:color="6D6D6D"/>
                <w:right w:val="single" w:sz="8" w:space="0" w:color="6D6D6D"/>
              </w:tblBorders>
              <w:tblLayout w:type="fixed"/>
              <w:tblLook w:val="0000" w:firstRow="0" w:lastRow="0" w:firstColumn="0" w:lastColumn="0" w:noHBand="0" w:noVBand="0"/>
            </w:tblPr>
            <w:tblGrid>
              <w:gridCol w:w="1254"/>
              <w:gridCol w:w="933"/>
              <w:gridCol w:w="1949"/>
              <w:gridCol w:w="1949"/>
              <w:gridCol w:w="888"/>
            </w:tblGrid>
            <w:tr w:rsidR="00112207" w:rsidRPr="007B009B" w:rsidTr="00112207">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Date Adopted</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Resolution</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Goal for Representation of Women</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Target</w:t>
                  </w:r>
                  <w:r w:rsidRPr="007B009B">
                    <w:rPr>
                      <w:rFonts w:cs="Arial"/>
                      <w:sz w:val="22"/>
                      <w:szCs w:val="22"/>
                      <w:lang w:val="en-US"/>
                    </w:rPr>
                    <w:t xml:space="preserve"> </w:t>
                  </w:r>
                  <w:r w:rsidRPr="007B009B">
                    <w:rPr>
                      <w:rFonts w:cs="Arial"/>
                      <w:b/>
                      <w:bCs/>
                      <w:sz w:val="22"/>
                      <w:szCs w:val="22"/>
                      <w:lang w:val="en-US"/>
                    </w:rPr>
                    <w:t>Date</w:t>
                  </w:r>
                </w:p>
              </w:tc>
            </w:tr>
            <w:tr w:rsidR="00112207" w:rsidRPr="007B009B"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11 Dec. 1986</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41/206</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30%</w:t>
                  </w:r>
                  <w:r w:rsidRPr="007B009B">
                    <w:rPr>
                      <w:rFonts w:cs="Arial"/>
                      <w:sz w:val="22"/>
                      <w:szCs w:val="22"/>
                      <w:lang w:val="en-US"/>
                    </w:rPr>
                    <w:t xml:space="preserve"> posts subject to geographic distribution</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1990</w:t>
                  </w:r>
                </w:p>
              </w:tc>
            </w:tr>
            <w:tr w:rsidR="00112207" w:rsidRPr="007B009B" w:rsidTr="00112207">
              <w:tblPrEx>
                <w:tblBorders>
                  <w:top w:val="none" w:sz="0" w:space="0" w:color="auto"/>
                </w:tblBorders>
              </w:tblPrEx>
              <w:tc>
                <w:tcPr>
                  <w:tcW w:w="1254" w:type="dxa"/>
                  <w:vMerge w:val="restart"/>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21 Dec. 1990</w:t>
                  </w:r>
                </w:p>
              </w:tc>
              <w:tc>
                <w:tcPr>
                  <w:tcW w:w="2882" w:type="dxa"/>
                  <w:gridSpan w:val="2"/>
                  <w:vMerge w:val="restart"/>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45/239</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35%</w:t>
                  </w:r>
                  <w:r w:rsidRPr="007B009B">
                    <w:rPr>
                      <w:rFonts w:cs="Arial"/>
                      <w:sz w:val="22"/>
                      <w:szCs w:val="22"/>
                      <w:lang w:val="en-US"/>
                    </w:rPr>
                    <w:t xml:space="preserve"> posts subject to geographic distribution, particularly in senior policy-level and decision-making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1995</w:t>
                  </w:r>
                </w:p>
              </w:tc>
            </w:tr>
            <w:tr w:rsidR="00112207" w:rsidRPr="007B009B" w:rsidTr="00112207">
              <w:tblPrEx>
                <w:tblBorders>
                  <w:top w:val="none" w:sz="0" w:space="0" w:color="auto"/>
                </w:tblBorders>
              </w:tblPrEx>
              <w:tc>
                <w:tcPr>
                  <w:tcW w:w="1254" w:type="dxa"/>
                  <w:vMerge/>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rPr>
                      <w:rFonts w:cs="Arial"/>
                      <w:sz w:val="22"/>
                      <w:szCs w:val="22"/>
                      <w:lang w:val="en-US"/>
                    </w:rPr>
                  </w:pPr>
                </w:p>
              </w:tc>
              <w:tc>
                <w:tcPr>
                  <w:tcW w:w="2882" w:type="dxa"/>
                  <w:gridSpan w:val="2"/>
                  <w:vMerge/>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rPr>
                      <w:rFonts w:cs="Arial"/>
                      <w:sz w:val="22"/>
                      <w:szCs w:val="22"/>
                      <w:lang w:val="en-US"/>
                    </w:rPr>
                  </w:pP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25%</w:t>
                  </w:r>
                  <w:r w:rsidRPr="007B009B">
                    <w:rPr>
                      <w:rFonts w:cs="Arial"/>
                      <w:sz w:val="22"/>
                      <w:szCs w:val="22"/>
                      <w:lang w:val="en-US"/>
                    </w:rPr>
                    <w:t xml:space="preserve"> posts ranked D-1 and above</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1995</w:t>
                  </w:r>
                </w:p>
              </w:tc>
            </w:tr>
            <w:tr w:rsidR="00112207" w:rsidRPr="007B009B"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 Feb. 1996</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50/164</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50/50</w:t>
                  </w:r>
                  <w:r w:rsidRPr="007B009B">
                    <w:rPr>
                      <w:rFonts w:cs="Arial"/>
                      <w:sz w:val="22"/>
                      <w:szCs w:val="22"/>
                      <w:lang w:val="en-US"/>
                    </w:rPr>
                    <w:t xml:space="preserve"> in managerial and decision-making positions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2000</w:t>
                  </w:r>
                </w:p>
              </w:tc>
            </w:tr>
            <w:tr w:rsidR="00112207" w:rsidRPr="007B009B"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31 Jan. 1997</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51/67</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50/50</w:t>
                  </w:r>
                  <w:r w:rsidRPr="007B009B">
                    <w:rPr>
                      <w:rFonts w:cs="Arial"/>
                      <w:sz w:val="22"/>
                      <w:szCs w:val="22"/>
                      <w:lang w:val="en-US"/>
                    </w:rPr>
                    <w:t xml:space="preserve"> gender distribution at all levels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2000</w:t>
                  </w:r>
                </w:p>
              </w:tc>
            </w:tr>
            <w:tr w:rsidR="00112207" w:rsidRPr="007B009B"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6 Feb. 1998</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52/96</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50/50</w:t>
                  </w:r>
                  <w:r w:rsidRPr="007B009B">
                    <w:rPr>
                      <w:rFonts w:cs="Arial"/>
                      <w:sz w:val="22"/>
                      <w:szCs w:val="22"/>
                      <w:lang w:val="en-US"/>
                    </w:rPr>
                    <w:t xml:space="preserve"> reaffirmed for all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2000</w:t>
                  </w:r>
                </w:p>
              </w:tc>
            </w:tr>
            <w:tr w:rsidR="00112207" w:rsidRPr="007B009B"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8 Feb.  2001</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55/69</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in senior and policy-making levels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The very near future</w:t>
                  </w:r>
                </w:p>
              </w:tc>
            </w:tr>
            <w:tr w:rsidR="00112207" w:rsidRPr="008C66C4"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19 Feb. 2004</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58/144</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50/50</w:t>
                  </w:r>
                  <w:r w:rsidRPr="007B009B">
                    <w:rPr>
                      <w:rFonts w:cs="Arial"/>
                      <w:sz w:val="22"/>
                      <w:szCs w:val="22"/>
                      <w:lang w:val="en-US"/>
                    </w:rPr>
                    <w:t xml:space="preserve"> for SG appointed special representatives and special envoys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2015</w:t>
                  </w:r>
                </w:p>
              </w:tc>
            </w:tr>
            <w:tr w:rsidR="00112207" w:rsidRPr="008C66C4"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10 Feb. 2005</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59/164</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reaffirmed for all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The very near future</w:t>
                  </w:r>
                </w:p>
              </w:tc>
            </w:tr>
            <w:tr w:rsidR="00112207" w:rsidRPr="008C66C4"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07 Feb. 2007</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61/145</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reaffirmed for all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NA</w:t>
                  </w:r>
                </w:p>
              </w:tc>
            </w:tr>
            <w:tr w:rsidR="00112207" w:rsidRPr="008C66C4"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14 Feb. 2008</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62/137</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reaffirmed for all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NA</w:t>
                  </w:r>
                </w:p>
              </w:tc>
            </w:tr>
            <w:tr w:rsidR="00112207" w:rsidRPr="008C66C4" w:rsidTr="00112207">
              <w:tblPrEx>
                <w:tblBorders>
                  <w:top w:val="none" w:sz="0" w:space="0" w:color="auto"/>
                </w:tblBorders>
              </w:tblPrEx>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4 Feb. 2009</w:t>
                  </w:r>
                </w:p>
              </w:tc>
              <w:tc>
                <w:tcPr>
                  <w:tcW w:w="2882" w:type="dxa"/>
                  <w:gridSpan w:val="2"/>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63/159</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reaffirmed for all posts</w:t>
                  </w:r>
                </w:p>
              </w:tc>
              <w:tc>
                <w:tcPr>
                  <w:tcW w:w="888"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spacing w:after="320"/>
                    <w:jc w:val="both"/>
                    <w:rPr>
                      <w:rFonts w:cs="Arial"/>
                      <w:sz w:val="22"/>
                      <w:szCs w:val="22"/>
                      <w:lang w:val="en-US"/>
                    </w:rPr>
                  </w:pPr>
                  <w:r w:rsidRPr="007B009B">
                    <w:rPr>
                      <w:rFonts w:cs="Arial"/>
                      <w:sz w:val="22"/>
                      <w:szCs w:val="22"/>
                      <w:lang w:val="en-US"/>
                    </w:rPr>
                    <w:t>NA</w:t>
                  </w:r>
                </w:p>
              </w:tc>
            </w:tr>
            <w:tr w:rsidR="00112207" w:rsidRPr="008C66C4" w:rsidTr="00112207">
              <w:tblPrEx>
                <w:tblBorders>
                  <w:top w:val="none" w:sz="0" w:space="0" w:color="auto"/>
                  <w:bottom w:val="single" w:sz="8" w:space="0" w:color="6D6D6D"/>
                </w:tblBorders>
              </w:tblPrEx>
              <w:trPr>
                <w:gridAfter w:val="1"/>
                <w:wAfter w:w="888" w:type="dxa"/>
              </w:trPr>
              <w:tc>
                <w:tcPr>
                  <w:tcW w:w="1254" w:type="dxa"/>
                  <w:tcBorders>
                    <w:top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jc w:val="both"/>
                    <w:rPr>
                      <w:rFonts w:cs="Arial"/>
                      <w:sz w:val="22"/>
                      <w:szCs w:val="22"/>
                      <w:lang w:val="en-US"/>
                    </w:rPr>
                  </w:pPr>
                  <w:r w:rsidRPr="007B009B">
                    <w:rPr>
                      <w:rFonts w:cs="Arial"/>
                      <w:b/>
                      <w:bCs/>
                      <w:sz w:val="22"/>
                      <w:szCs w:val="22"/>
                      <w:lang w:val="en-US"/>
                    </w:rPr>
                    <w:t>18 Feb. 2010</w:t>
                  </w:r>
                </w:p>
              </w:tc>
              <w:tc>
                <w:tcPr>
                  <w:tcW w:w="933" w:type="dxa"/>
                  <w:tcBorders>
                    <w:top w:val="single" w:sz="8" w:space="0" w:color="6D6D6D"/>
                    <w:left w:val="single" w:sz="8" w:space="0" w:color="6D6D6D"/>
                    <w:bottom w:val="single" w:sz="8" w:space="0" w:color="6D6D6D"/>
                    <w:right w:val="single" w:sz="8" w:space="0" w:color="6D6D6D"/>
                  </w:tcBorders>
                  <w:vAlign w:val="center"/>
                </w:tcPr>
                <w:p w:rsidR="00112207" w:rsidRPr="007B009B" w:rsidRDefault="00112207" w:rsidP="00112207">
                  <w:pPr>
                    <w:widowControl w:val="0"/>
                    <w:autoSpaceDE w:val="0"/>
                    <w:autoSpaceDN w:val="0"/>
                    <w:adjustRightInd w:val="0"/>
                    <w:jc w:val="both"/>
                    <w:rPr>
                      <w:rFonts w:cs="Arial"/>
                      <w:sz w:val="22"/>
                      <w:szCs w:val="22"/>
                      <w:lang w:val="en-US"/>
                    </w:rPr>
                  </w:pPr>
                  <w:r w:rsidRPr="007B009B">
                    <w:rPr>
                      <w:rFonts w:cs="Arial"/>
                      <w:sz w:val="22"/>
                      <w:szCs w:val="22"/>
                      <w:lang w:val="en-US"/>
                    </w:rPr>
                    <w:t>64/141</w:t>
                  </w:r>
                </w:p>
              </w:tc>
              <w:tc>
                <w:tcPr>
                  <w:tcW w:w="1949" w:type="dxa"/>
                  <w:tcBorders>
                    <w:top w:val="single" w:sz="8" w:space="0" w:color="6D6D6D"/>
                    <w:left w:val="single" w:sz="8" w:space="0" w:color="6D6D6D"/>
                    <w:bottom w:val="single" w:sz="8" w:space="0" w:color="6D6D6D"/>
                    <w:right w:val="single" w:sz="8" w:space="0" w:color="6D6D6D"/>
                  </w:tcBorders>
                  <w:vAlign w:val="center"/>
                </w:tcPr>
                <w:p w:rsidR="00112207" w:rsidRDefault="00112207" w:rsidP="00112207">
                  <w:pPr>
                    <w:widowControl w:val="0"/>
                    <w:autoSpaceDE w:val="0"/>
                    <w:autoSpaceDN w:val="0"/>
                    <w:adjustRightInd w:val="0"/>
                    <w:ind w:left="913" w:hanging="913"/>
                    <w:jc w:val="both"/>
                    <w:rPr>
                      <w:rFonts w:asciiTheme="majorHAnsi" w:eastAsiaTheme="majorEastAsia" w:hAnsiTheme="majorHAnsi" w:cs="Arial"/>
                      <w:b/>
                      <w:bCs/>
                      <w:color w:val="4F81BD" w:themeColor="accent1"/>
                      <w:sz w:val="22"/>
                      <w:szCs w:val="22"/>
                      <w:lang w:val="en-US"/>
                    </w:rPr>
                  </w:pPr>
                </w:p>
              </w:tc>
              <w:tc>
                <w:tcPr>
                  <w:tcW w:w="1949" w:type="dxa"/>
                  <w:tcBorders>
                    <w:top w:val="single" w:sz="8" w:space="0" w:color="6D6D6D"/>
                    <w:left w:val="single" w:sz="8" w:space="0" w:color="6D6D6D"/>
                    <w:bottom w:val="single" w:sz="8" w:space="0" w:color="6D6D6D"/>
                  </w:tcBorders>
                  <w:vAlign w:val="center"/>
                </w:tcPr>
                <w:p w:rsidR="00112207" w:rsidRPr="007B009B" w:rsidRDefault="00112207" w:rsidP="00112207">
                  <w:pPr>
                    <w:widowControl w:val="0"/>
                    <w:autoSpaceDE w:val="0"/>
                    <w:autoSpaceDN w:val="0"/>
                    <w:adjustRightInd w:val="0"/>
                    <w:jc w:val="both"/>
                    <w:rPr>
                      <w:rFonts w:cs="Arial"/>
                      <w:sz w:val="22"/>
                      <w:szCs w:val="22"/>
                      <w:lang w:val="en-US"/>
                    </w:rPr>
                  </w:pPr>
                  <w:r w:rsidRPr="007B009B">
                    <w:rPr>
                      <w:rFonts w:cs="Arial"/>
                      <w:b/>
                      <w:bCs/>
                      <w:sz w:val="22"/>
                      <w:szCs w:val="22"/>
                      <w:lang w:val="en-US"/>
                    </w:rPr>
                    <w:t xml:space="preserve">50/50  </w:t>
                  </w:r>
                  <w:r w:rsidRPr="007B009B">
                    <w:rPr>
                      <w:rFonts w:cs="Arial"/>
                      <w:sz w:val="22"/>
                      <w:szCs w:val="22"/>
                      <w:lang w:val="en-US"/>
                    </w:rPr>
                    <w:t>reaffirmed for all posts</w:t>
                  </w:r>
                </w:p>
              </w:tc>
            </w:tr>
          </w:tbl>
          <w:p w:rsidR="002573B7" w:rsidRDefault="002573B7" w:rsidP="002573B7">
            <w:pPr>
              <w:widowControl w:val="0"/>
              <w:autoSpaceDE w:val="0"/>
              <w:autoSpaceDN w:val="0"/>
              <w:adjustRightInd w:val="0"/>
              <w:spacing w:after="320"/>
              <w:jc w:val="both"/>
              <w:rPr>
                <w:rFonts w:cs="Arial"/>
                <w:b/>
                <w:sz w:val="22"/>
                <w:szCs w:val="22"/>
                <w:lang w:val="en-US"/>
              </w:rPr>
            </w:pPr>
          </w:p>
          <w:p w:rsidR="002573B7" w:rsidRDefault="002573B7" w:rsidP="002573B7">
            <w:pPr>
              <w:widowControl w:val="0"/>
              <w:autoSpaceDE w:val="0"/>
              <w:autoSpaceDN w:val="0"/>
              <w:adjustRightInd w:val="0"/>
              <w:spacing w:after="320"/>
              <w:jc w:val="both"/>
              <w:rPr>
                <w:rFonts w:cs="Arial"/>
                <w:b/>
                <w:sz w:val="22"/>
                <w:szCs w:val="22"/>
                <w:lang w:val="en-US"/>
              </w:rPr>
            </w:pPr>
            <w:r>
              <w:rPr>
                <w:rFonts w:cs="Arial"/>
                <w:b/>
                <w:sz w:val="22"/>
                <w:szCs w:val="22"/>
                <w:lang w:val="en-US"/>
              </w:rPr>
              <w:t>Resources:</w:t>
            </w:r>
          </w:p>
          <w:p w:rsidR="002573B7" w:rsidRPr="0058125E" w:rsidRDefault="0014747C" w:rsidP="002573B7">
            <w:pPr>
              <w:widowControl w:val="0"/>
              <w:autoSpaceDE w:val="0"/>
              <w:autoSpaceDN w:val="0"/>
              <w:adjustRightInd w:val="0"/>
              <w:spacing w:after="320"/>
              <w:jc w:val="both"/>
              <w:rPr>
                <w:rFonts w:cs="Arial"/>
                <w:sz w:val="22"/>
                <w:szCs w:val="22"/>
                <w:lang w:val="en-US"/>
              </w:rPr>
            </w:pPr>
            <w:hyperlink r:id="rId22" w:history="1">
              <w:r w:rsidR="002573B7" w:rsidRPr="0058125E">
                <w:rPr>
                  <w:rFonts w:cs="Arial"/>
                  <w:color w:val="1F4590"/>
                  <w:sz w:val="22"/>
                  <w:szCs w:val="22"/>
                  <w:u w:val="single" w:color="1F4590"/>
                  <w:lang w:val="en-US"/>
                </w:rPr>
                <w:t>Gender Balance Strategy for the United Nations Secretariat: A Strategic Action Plan</w:t>
              </w:r>
            </w:hyperlink>
            <w:r w:rsidR="00CD0FC8" w:rsidRPr="00CD0FC8">
              <w:rPr>
                <w:lang w:val="en-US"/>
              </w:rPr>
              <w:t xml:space="preserve">: </w:t>
            </w:r>
            <w:hyperlink r:id="rId23" w:history="1">
              <w:r w:rsidR="00CD0FC8" w:rsidRPr="00CD0FC8">
                <w:rPr>
                  <w:rStyle w:val="Hyperlink"/>
                  <w:highlight w:val="green"/>
                  <w:lang w:val="en-US"/>
                </w:rPr>
                <w:t>http://www.un.org/womenwatch/osagi/ianwge/NEW%20Gender%20Balance%20Strategy_march%202010_Anex%206.pdf</w:t>
              </w:r>
            </w:hyperlink>
            <w:r w:rsidR="002573B7">
              <w:rPr>
                <w:lang w:val="en-US"/>
              </w:rPr>
              <w:t xml:space="preserve"> </w:t>
            </w:r>
          </w:p>
          <w:p w:rsidR="002573B7" w:rsidRPr="002573B7" w:rsidRDefault="0014747C" w:rsidP="002573B7">
            <w:pPr>
              <w:widowControl w:val="0"/>
              <w:autoSpaceDE w:val="0"/>
              <w:autoSpaceDN w:val="0"/>
              <w:adjustRightInd w:val="0"/>
              <w:spacing w:after="320"/>
              <w:jc w:val="both"/>
              <w:rPr>
                <w:rFonts w:cs="Arial"/>
                <w:sz w:val="22"/>
                <w:szCs w:val="22"/>
                <w:lang w:val="en-US"/>
              </w:rPr>
            </w:pPr>
            <w:hyperlink r:id="rId24" w:history="1">
              <w:r w:rsidR="002573B7" w:rsidRPr="0058125E">
                <w:rPr>
                  <w:rFonts w:cs="Arial"/>
                  <w:color w:val="1F4590"/>
                  <w:sz w:val="22"/>
                  <w:szCs w:val="22"/>
                  <w:u w:val="single" w:color="1F4590"/>
                  <w:lang w:val="en-US"/>
                </w:rPr>
                <w:t>Gender Balance Scorecard Sample Template (MS-Word DOC)</w:t>
              </w:r>
            </w:hyperlink>
            <w:r w:rsidR="00CD0FC8" w:rsidRPr="00CD0FC8">
              <w:rPr>
                <w:lang w:val="en-US"/>
              </w:rPr>
              <w:t xml:space="preserve">: </w:t>
            </w:r>
            <w:hyperlink r:id="rId25" w:history="1">
              <w:r w:rsidR="00CD0FC8" w:rsidRPr="00CD0FC8">
                <w:rPr>
                  <w:rStyle w:val="Hyperlink"/>
                  <w:highlight w:val="green"/>
                  <w:lang w:val="en-US"/>
                </w:rPr>
                <w:t>http://www.un.org/womenwatch/osagi/scorecard/Gender-Scorecard-Template-Feb-16-2010.doc</w:t>
              </w:r>
            </w:hyperlink>
            <w:r w:rsidR="002573B7">
              <w:rPr>
                <w:lang w:val="en-US"/>
              </w:rPr>
              <w:t xml:space="preserve"> </w:t>
            </w:r>
          </w:p>
          <w:p w:rsidR="002573B7" w:rsidRPr="002573B7" w:rsidRDefault="0014747C" w:rsidP="002573B7">
            <w:pPr>
              <w:widowControl w:val="0"/>
              <w:autoSpaceDE w:val="0"/>
              <w:autoSpaceDN w:val="0"/>
              <w:adjustRightInd w:val="0"/>
              <w:spacing w:after="320"/>
              <w:jc w:val="both"/>
              <w:rPr>
                <w:rFonts w:cs="Arial"/>
                <w:b/>
                <w:sz w:val="22"/>
                <w:szCs w:val="22"/>
                <w:lang w:val="en-US"/>
              </w:rPr>
            </w:pPr>
            <w:hyperlink r:id="rId26" w:history="1">
              <w:r w:rsidR="002573B7" w:rsidRPr="0058125E">
                <w:rPr>
                  <w:rFonts w:cs="Arial"/>
                  <w:color w:val="1F4590"/>
                  <w:sz w:val="22"/>
                  <w:szCs w:val="22"/>
                  <w:u w:val="single" w:color="1F4590"/>
                  <w:lang w:val="en-US"/>
                </w:rPr>
                <w:t>Why Gender Balance? An Institutional Case</w:t>
              </w:r>
            </w:hyperlink>
            <w:r w:rsidR="00CD0FC8" w:rsidRPr="00CD0FC8">
              <w:rPr>
                <w:lang w:val="en-US"/>
              </w:rPr>
              <w:t xml:space="preserve">: </w:t>
            </w:r>
            <w:r w:rsidR="00CD0FC8" w:rsidRPr="00CD0FC8">
              <w:rPr>
                <w:highlight w:val="green"/>
                <w:lang w:val="en-US"/>
              </w:rPr>
              <w:t>http://www.un.org/womenwatch/osagi/ianwge/Why%20Gender%20Balance%20-%20An%20Institutional%20Case.pdf</w:t>
            </w:r>
          </w:p>
        </w:tc>
      </w:tr>
      <w:tr w:rsidR="008B1442" w:rsidRPr="008C66C4" w:rsidTr="00BD59EA">
        <w:trPr>
          <w:trHeight w:val="170"/>
        </w:trPr>
        <w:tc>
          <w:tcPr>
            <w:tcW w:w="6062" w:type="dxa"/>
          </w:tcPr>
          <w:p w:rsidR="008B1442" w:rsidRPr="003849CB" w:rsidRDefault="008B1442" w:rsidP="0017600C">
            <w:pPr>
              <w:widowControl w:val="0"/>
              <w:autoSpaceDE w:val="0"/>
              <w:autoSpaceDN w:val="0"/>
              <w:adjustRightInd w:val="0"/>
              <w:spacing w:after="320"/>
              <w:rPr>
                <w:rFonts w:cs="Arial"/>
                <w:b/>
                <w:sz w:val="22"/>
                <w:szCs w:val="22"/>
                <w:lang w:val="en-US"/>
              </w:rPr>
            </w:pPr>
            <w:r w:rsidRPr="003849CB">
              <w:rPr>
                <w:rFonts w:cs="Arial"/>
                <w:b/>
                <w:sz w:val="22"/>
                <w:szCs w:val="22"/>
                <w:lang w:val="en-US"/>
              </w:rPr>
              <w:t>1</w:t>
            </w:r>
            <w:r w:rsidR="004B0855">
              <w:rPr>
                <w:rFonts w:cs="Arial"/>
                <w:b/>
                <w:sz w:val="22"/>
                <w:szCs w:val="22"/>
                <w:lang w:val="en-US"/>
              </w:rPr>
              <w:t>0</w:t>
            </w:r>
            <w:r w:rsidRPr="003849CB">
              <w:rPr>
                <w:rFonts w:cs="Arial"/>
                <w:b/>
                <w:sz w:val="22"/>
                <w:szCs w:val="22"/>
                <w:lang w:val="en-US"/>
              </w:rPr>
              <w:t>. STATISTICS</w:t>
            </w:r>
          </w:p>
          <w:p w:rsidR="008B1442" w:rsidRDefault="008B1442" w:rsidP="00C16ECC">
            <w:pPr>
              <w:widowControl w:val="0"/>
              <w:autoSpaceDE w:val="0"/>
              <w:autoSpaceDN w:val="0"/>
              <w:adjustRightInd w:val="0"/>
              <w:spacing w:after="240"/>
              <w:rPr>
                <w:rFonts w:cs="Arial"/>
                <w:sz w:val="22"/>
                <w:szCs w:val="22"/>
                <w:lang w:val="en-US"/>
              </w:rPr>
            </w:pPr>
            <w:r w:rsidRPr="00DB5B10">
              <w:rPr>
                <w:rFonts w:cs="Helvetica"/>
                <w:sz w:val="22"/>
                <w:szCs w:val="22"/>
                <w:lang w:val="en-US"/>
              </w:rPr>
              <w:t xml:space="preserve">Despite these frameworks and calls for action, </w:t>
            </w:r>
            <w:r w:rsidR="00932EE6">
              <w:rPr>
                <w:rFonts w:cs="Helvetica"/>
                <w:sz w:val="22"/>
                <w:szCs w:val="22"/>
                <w:lang w:val="en-US"/>
              </w:rPr>
              <w:t xml:space="preserve">equal representation of women and men </w:t>
            </w:r>
            <w:r w:rsidRPr="00DB5B10">
              <w:rPr>
                <w:rFonts w:cs="Helvetica"/>
                <w:sz w:val="22"/>
                <w:szCs w:val="22"/>
                <w:lang w:val="en-US"/>
              </w:rPr>
              <w:t xml:space="preserve">throughout the UN has yet to be achieved. </w:t>
            </w:r>
          </w:p>
          <w:p w:rsidR="008B1442" w:rsidRPr="003849CB" w:rsidRDefault="00067869" w:rsidP="0017600C">
            <w:pPr>
              <w:widowControl w:val="0"/>
              <w:autoSpaceDE w:val="0"/>
              <w:autoSpaceDN w:val="0"/>
              <w:adjustRightInd w:val="0"/>
              <w:spacing w:after="320"/>
              <w:jc w:val="both"/>
              <w:rPr>
                <w:rFonts w:cs="Arial"/>
                <w:sz w:val="22"/>
                <w:szCs w:val="22"/>
                <w:lang w:val="en-US"/>
              </w:rPr>
            </w:pPr>
            <w:r>
              <w:rPr>
                <w:rFonts w:cs="Arial"/>
                <w:sz w:val="22"/>
                <w:szCs w:val="22"/>
                <w:lang w:val="en-US"/>
              </w:rPr>
              <w:t>Since</w:t>
            </w:r>
            <w:r w:rsidR="008B1442" w:rsidRPr="003849CB">
              <w:rPr>
                <w:rFonts w:cs="Arial"/>
                <w:sz w:val="22"/>
                <w:szCs w:val="22"/>
                <w:lang w:val="en-US"/>
              </w:rPr>
              <w:t xml:space="preserve"> 2002, the Secretary</w:t>
            </w:r>
            <w:r w:rsidR="00BA1528">
              <w:rPr>
                <w:rFonts w:cs="Arial"/>
                <w:sz w:val="22"/>
                <w:szCs w:val="22"/>
                <w:lang w:val="en-US"/>
              </w:rPr>
              <w:t xml:space="preserve"> </w:t>
            </w:r>
            <w:r w:rsidR="008B1442" w:rsidRPr="003849CB">
              <w:rPr>
                <w:rFonts w:cs="Arial"/>
                <w:sz w:val="22"/>
                <w:szCs w:val="22"/>
                <w:lang w:val="en-US"/>
              </w:rPr>
              <w:t>General began to present</w:t>
            </w:r>
            <w:r w:rsidR="00C16ECC" w:rsidRPr="003849CB">
              <w:rPr>
                <w:rFonts w:cs="Arial"/>
                <w:sz w:val="22"/>
                <w:szCs w:val="22"/>
                <w:lang w:val="en-US"/>
              </w:rPr>
              <w:t xml:space="preserve"> an analysis of progress toward gender parity and its component parts across the United Nations system</w:t>
            </w:r>
            <w:r w:rsidR="008B1442" w:rsidRPr="003849CB">
              <w:rPr>
                <w:rFonts w:cs="Arial"/>
                <w:sz w:val="22"/>
                <w:szCs w:val="22"/>
                <w:lang w:val="en-US"/>
              </w:rPr>
              <w:t>, through his reports on the “</w:t>
            </w:r>
            <w:r w:rsidR="008B1442" w:rsidRPr="003849CB">
              <w:rPr>
                <w:rFonts w:cs="Arial"/>
                <w:i/>
                <w:sz w:val="22"/>
                <w:szCs w:val="22"/>
                <w:lang w:val="en-US"/>
              </w:rPr>
              <w:t>Improvement of the Status of Women in the UN System”</w:t>
            </w:r>
            <w:r w:rsidR="00C16ECC">
              <w:rPr>
                <w:rFonts w:cs="Arial"/>
                <w:i/>
                <w:sz w:val="22"/>
                <w:szCs w:val="22"/>
                <w:lang w:val="en-US"/>
              </w:rPr>
              <w:t>.</w:t>
            </w:r>
          </w:p>
          <w:p w:rsidR="00DE6ED6" w:rsidRPr="00BC0F70" w:rsidRDefault="00DE6ED6" w:rsidP="009A1265">
            <w:pPr>
              <w:widowControl w:val="0"/>
              <w:autoSpaceDE w:val="0"/>
              <w:autoSpaceDN w:val="0"/>
              <w:adjustRightInd w:val="0"/>
              <w:spacing w:after="240"/>
              <w:rPr>
                <w:rFonts w:cs="Times New Roman"/>
                <w:sz w:val="22"/>
                <w:szCs w:val="22"/>
                <w:lang w:val="en-US"/>
              </w:rPr>
            </w:pPr>
            <w:r>
              <w:rPr>
                <w:rFonts w:cs="Times New Roman"/>
                <w:sz w:val="22"/>
                <w:szCs w:val="22"/>
                <w:lang w:val="en-US"/>
              </w:rPr>
              <w:t>According to the la</w:t>
            </w:r>
            <w:r w:rsidR="0097403A">
              <w:rPr>
                <w:rFonts w:cs="Times New Roman"/>
                <w:sz w:val="22"/>
                <w:szCs w:val="22"/>
                <w:lang w:val="en-US"/>
              </w:rPr>
              <w:t>test</w:t>
            </w:r>
            <w:r>
              <w:rPr>
                <w:rFonts w:cs="Times New Roman"/>
                <w:sz w:val="22"/>
                <w:szCs w:val="22"/>
                <w:lang w:val="en-US"/>
              </w:rPr>
              <w:t xml:space="preserve"> report (September 2012), o</w:t>
            </w:r>
            <w:r w:rsidRPr="00234353">
              <w:rPr>
                <w:rFonts w:cs="Times New Roman"/>
                <w:sz w:val="22"/>
                <w:szCs w:val="22"/>
                <w:lang w:val="en-US"/>
              </w:rPr>
              <w:t xml:space="preserve">ver the two-year reporting period, 1 January 2010 to 31 December 2011, the representation of women in the Professional and higher categories in the UN system increased </w:t>
            </w:r>
            <w:r w:rsidR="0097403A">
              <w:rPr>
                <w:rFonts w:cs="Times New Roman"/>
                <w:sz w:val="22"/>
                <w:szCs w:val="22"/>
                <w:lang w:val="en-US"/>
              </w:rPr>
              <w:t xml:space="preserve">only </w:t>
            </w:r>
            <w:r w:rsidRPr="00234353">
              <w:rPr>
                <w:rFonts w:cs="Times New Roman"/>
                <w:sz w:val="22"/>
                <w:szCs w:val="22"/>
                <w:lang w:val="en-US"/>
              </w:rPr>
              <w:t>marginally from 39.9% in 2009 to 40.7% in 2011</w:t>
            </w:r>
            <w:r w:rsidR="00BA1528">
              <w:rPr>
                <w:rFonts w:cs="Times New Roman"/>
                <w:sz w:val="22"/>
                <w:szCs w:val="22"/>
                <w:lang w:val="en-US"/>
              </w:rPr>
              <w:t>. A</w:t>
            </w:r>
            <w:r w:rsidRPr="00DE6ED6">
              <w:rPr>
                <w:rFonts w:cs="Times New Roman"/>
                <w:sz w:val="22"/>
                <w:szCs w:val="22"/>
                <w:lang w:val="en-US"/>
              </w:rPr>
              <w:t>t this rate, gender parity throughout the UN system</w:t>
            </w:r>
            <w:r>
              <w:rPr>
                <w:rFonts w:cs="Times New Roman"/>
                <w:sz w:val="22"/>
                <w:szCs w:val="22"/>
                <w:lang w:val="en-US"/>
              </w:rPr>
              <w:t xml:space="preserve"> would only be </w:t>
            </w:r>
            <w:proofErr w:type="gramStart"/>
            <w:r>
              <w:rPr>
                <w:rFonts w:cs="Times New Roman"/>
                <w:sz w:val="22"/>
                <w:szCs w:val="22"/>
                <w:lang w:val="en-US"/>
              </w:rPr>
              <w:t xml:space="preserve">reached </w:t>
            </w:r>
            <w:r w:rsidR="0097403A">
              <w:rPr>
                <w:rFonts w:cs="Times New Roman"/>
                <w:sz w:val="22"/>
                <w:szCs w:val="22"/>
                <w:lang w:val="en-US"/>
              </w:rPr>
              <w:t xml:space="preserve"> </w:t>
            </w:r>
            <w:r>
              <w:rPr>
                <w:rFonts w:cs="Times New Roman"/>
                <w:sz w:val="22"/>
                <w:szCs w:val="22"/>
                <w:lang w:val="en-US"/>
              </w:rPr>
              <w:t>in</w:t>
            </w:r>
            <w:proofErr w:type="gramEnd"/>
            <w:r>
              <w:rPr>
                <w:rFonts w:cs="Times New Roman"/>
                <w:sz w:val="22"/>
                <w:szCs w:val="22"/>
                <w:lang w:val="en-US"/>
              </w:rPr>
              <w:t xml:space="preserve"> 2034. </w:t>
            </w:r>
            <w:r w:rsidRPr="00234353">
              <w:rPr>
                <w:sz w:val="22"/>
                <w:szCs w:val="22"/>
                <w:lang w:val="en-US"/>
              </w:rPr>
              <w:t>The highest and lowest proportions of women were found at the P-1 and D-2 levels, at 60.2% and 27.4% respectively, with an inverse relationship between level and the representation of women.</w:t>
            </w:r>
            <w:r>
              <w:rPr>
                <w:sz w:val="22"/>
                <w:szCs w:val="22"/>
                <w:lang w:val="en-US"/>
              </w:rPr>
              <w:t xml:space="preserve"> </w:t>
            </w:r>
            <w:r w:rsidRPr="00234353">
              <w:rPr>
                <w:sz w:val="22"/>
                <w:szCs w:val="22"/>
                <w:lang w:val="en-US"/>
              </w:rPr>
              <w:t>Parity was achieved only at the two lowest levels.</w:t>
            </w:r>
          </w:p>
          <w:p w:rsidR="00DE6ED6" w:rsidRDefault="00DE6ED6" w:rsidP="00DE6ED6">
            <w:pPr>
              <w:widowControl w:val="0"/>
              <w:autoSpaceDE w:val="0"/>
              <w:autoSpaceDN w:val="0"/>
              <w:adjustRightInd w:val="0"/>
              <w:spacing w:after="240"/>
              <w:rPr>
                <w:rFonts w:cs="Times New Roman"/>
                <w:sz w:val="22"/>
                <w:szCs w:val="22"/>
                <w:lang w:val="en-US"/>
              </w:rPr>
            </w:pPr>
          </w:p>
          <w:p w:rsidR="008B1442" w:rsidRPr="003849CB" w:rsidRDefault="008B1442" w:rsidP="00DB5B10">
            <w:pPr>
              <w:widowControl w:val="0"/>
              <w:autoSpaceDE w:val="0"/>
              <w:autoSpaceDN w:val="0"/>
              <w:adjustRightInd w:val="0"/>
              <w:spacing w:after="240"/>
              <w:rPr>
                <w:rFonts w:cs="Arial"/>
                <w:b/>
                <w:sz w:val="22"/>
                <w:szCs w:val="22"/>
                <w:lang w:val="en-US"/>
              </w:rPr>
            </w:pPr>
          </w:p>
        </w:tc>
        <w:tc>
          <w:tcPr>
            <w:tcW w:w="6946" w:type="dxa"/>
          </w:tcPr>
          <w:p w:rsidR="008B1442" w:rsidRDefault="00B86706" w:rsidP="007B009B">
            <w:pPr>
              <w:widowControl w:val="0"/>
              <w:autoSpaceDE w:val="0"/>
              <w:autoSpaceDN w:val="0"/>
              <w:adjustRightInd w:val="0"/>
              <w:spacing w:after="320"/>
              <w:jc w:val="both"/>
              <w:rPr>
                <w:rFonts w:cs="Arial"/>
                <w:sz w:val="22"/>
                <w:szCs w:val="22"/>
                <w:lang w:val="en-US"/>
              </w:rPr>
            </w:pPr>
            <w:r w:rsidRPr="007C1BB0">
              <w:rPr>
                <w:rFonts w:cs="Times New Roman"/>
                <w:noProof/>
                <w:sz w:val="22"/>
                <w:szCs w:val="22"/>
                <w:lang w:val="en-GB" w:eastAsia="ja-JP"/>
              </w:rPr>
              <w:drawing>
                <wp:inline distT="0" distB="0" distL="0" distR="0" wp14:anchorId="377363E0" wp14:editId="60CB534D">
                  <wp:extent cx="4518047" cy="1627302"/>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19952" cy="1627988"/>
                          </a:xfrm>
                          <a:prstGeom prst="rect">
                            <a:avLst/>
                          </a:prstGeom>
                          <a:noFill/>
                          <a:ln>
                            <a:noFill/>
                          </a:ln>
                        </pic:spPr>
                      </pic:pic>
                    </a:graphicData>
                  </a:graphic>
                </wp:inline>
              </w:drawing>
            </w:r>
          </w:p>
          <w:p w:rsidR="002573B7" w:rsidRDefault="00CD0FC8" w:rsidP="00BC0F70">
            <w:pPr>
              <w:widowControl w:val="0"/>
              <w:autoSpaceDE w:val="0"/>
              <w:autoSpaceDN w:val="0"/>
              <w:adjustRightInd w:val="0"/>
              <w:spacing w:after="240"/>
              <w:rPr>
                <w:rFonts w:ascii="Times New Roman" w:hAnsi="Times New Roman"/>
                <w:b/>
                <w:sz w:val="18"/>
                <w:lang w:val="en-US"/>
              </w:rPr>
            </w:pPr>
            <w:r w:rsidRPr="00CD0FC8">
              <w:rPr>
                <w:rFonts w:ascii="Times New Roman" w:hAnsi="Times New Roman"/>
                <w:b/>
                <w:sz w:val="18"/>
                <w:lang w:val="en-US"/>
              </w:rPr>
              <w:t>Trends in the representation of women and projections on attainment of</w:t>
            </w:r>
            <w:r w:rsidR="002573B7">
              <w:rPr>
                <w:rFonts w:ascii="Times New Roman" w:hAnsi="Times New Roman"/>
                <w:b/>
                <w:sz w:val="18"/>
                <w:lang w:val="en-US"/>
              </w:rPr>
              <w:t xml:space="preserve"> </w:t>
            </w:r>
            <w:r w:rsidRPr="00CD0FC8">
              <w:rPr>
                <w:rFonts w:ascii="Times New Roman" w:hAnsi="Times New Roman"/>
                <w:b/>
                <w:sz w:val="18"/>
                <w:lang w:val="en-US"/>
              </w:rPr>
              <w:t>Parity, 31 Dec. 2001 – 31 Dec. 2011</w:t>
            </w:r>
          </w:p>
          <w:p w:rsidR="002573B7" w:rsidRPr="002573B7" w:rsidRDefault="00FC7D4F" w:rsidP="00BC0F70">
            <w:pPr>
              <w:widowControl w:val="0"/>
              <w:autoSpaceDE w:val="0"/>
              <w:autoSpaceDN w:val="0"/>
              <w:adjustRightInd w:val="0"/>
              <w:spacing w:after="240"/>
              <w:rPr>
                <w:rFonts w:cs="Arial"/>
                <w:b/>
                <w:sz w:val="22"/>
                <w:szCs w:val="22"/>
                <w:lang w:val="en-US"/>
              </w:rPr>
            </w:pPr>
            <w:r>
              <w:rPr>
                <w:rFonts w:cs="Arial"/>
                <w:noProof/>
                <w:sz w:val="22"/>
                <w:szCs w:val="22"/>
                <w:lang w:val="en-GB" w:eastAsia="ja-JP"/>
              </w:rPr>
              <mc:AlternateContent>
                <mc:Choice Requires="wps">
                  <w:drawing>
                    <wp:anchor distT="0" distB="0" distL="114300" distR="114300" simplePos="0" relativeHeight="251670528" behindDoc="0" locked="0" layoutInCell="1" allowOverlap="1" wp14:anchorId="7347A363" wp14:editId="1E53F4D1">
                      <wp:simplePos x="0" y="0"/>
                      <wp:positionH relativeFrom="column">
                        <wp:posOffset>2204720</wp:posOffset>
                      </wp:positionH>
                      <wp:positionV relativeFrom="paragraph">
                        <wp:posOffset>-23495</wp:posOffset>
                      </wp:positionV>
                      <wp:extent cx="1600200" cy="390525"/>
                      <wp:effectExtent l="0" t="0" r="25400" b="15875"/>
                      <wp:wrapNone/>
                      <wp:docPr id="8"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90525"/>
                              </a:xfrm>
                              <a:prstGeom prst="rect">
                                <a:avLst/>
                              </a:prstGeom>
                              <a:solidFill>
                                <a:srgbClr val="FFFFFF"/>
                              </a:solidFill>
                              <a:ln w="19050">
                                <a:solidFill>
                                  <a:srgbClr val="1F497D"/>
                                </a:solidFill>
                                <a:miter lim="800000"/>
                                <a:headEnd/>
                                <a:tailEnd/>
                              </a:ln>
                            </wps:spPr>
                            <wps:txbx>
                              <w:txbxContent>
                                <w:p w:rsidR="005266A7" w:rsidRPr="002573B7" w:rsidRDefault="005266A7" w:rsidP="002573B7">
                                  <w:pPr>
                                    <w:pStyle w:val="NormalWeb"/>
                                    <w:spacing w:before="0" w:beforeAutospacing="0" w:after="0" w:afterAutospacing="0"/>
                                    <w:jc w:val="center"/>
                                    <w:rPr>
                                      <w:color w:val="000000" w:themeColor="text1"/>
                                      <w:lang w:val="en-US"/>
                                    </w:rPr>
                                  </w:pPr>
                                  <w:r w:rsidRPr="00CD0FC8">
                                    <w:rPr>
                                      <w:rFonts w:eastAsia="+mn-ea" w:cs="+mn-cs"/>
                                      <w:b/>
                                      <w:bCs/>
                                      <w:color w:val="000000" w:themeColor="text1"/>
                                      <w:sz w:val="12"/>
                                      <w:szCs w:val="12"/>
                                      <w:lang w:val="en-US"/>
                                    </w:rPr>
                                    <w:t>Slower growth at the middle management levels makes parity a distant goal</w:t>
                                  </w:r>
                                </w:p>
                                <w:p w:rsidR="005266A7" w:rsidRPr="002573B7" w:rsidRDefault="005266A7" w:rsidP="002573B7">
                                  <w:pPr>
                                    <w:rPr>
                                      <w:color w:val="FF0000"/>
                                      <w:sz w:val="16"/>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Box 1" o:spid="_x0000_s1026" type="#_x0000_t202" style="position:absolute;margin-left:173.6pt;margin-top:-1.85pt;width:126pt;height:30.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" strokecolor="#1f497d" strokeweight="1.5pt">
                      <v:textbox>
                        <w:txbxContent>
                          <w:p w:rsidR="00B47953" w:rsidRPr="002573B7" w:rsidRDefault="00B47953" w:rsidP="002573B7">
                            <w:pPr>
                              <w:pStyle w:val="NormalWeb"/>
                              <w:spacing w:before="0" w:beforeAutospacing="0" w:after="0" w:afterAutospacing="0"/>
                              <w:jc w:val="center"/>
                              <w:rPr>
                                <w:color w:val="000000" w:themeColor="text1"/>
                                <w:lang w:val="en-US"/>
                              </w:rPr>
                            </w:pPr>
                            <w:r w:rsidRPr="00CD0FC8">
                              <w:rPr>
                                <w:rFonts w:eastAsia="+mn-ea" w:cs="+mn-cs"/>
                                <w:b/>
                                <w:bCs/>
                                <w:color w:val="000000" w:themeColor="text1"/>
                                <w:sz w:val="12"/>
                                <w:szCs w:val="12"/>
                                <w:lang w:val="en-US"/>
                              </w:rPr>
                              <w:t>Slower growth at the middle management levels makes parity a distant goal</w:t>
                            </w:r>
                          </w:p>
                          <w:p w:rsidR="00B47953" w:rsidRPr="002573B7" w:rsidRDefault="00B47953" w:rsidP="002573B7">
                            <w:pPr>
                              <w:rPr>
                                <w:color w:val="FF0000"/>
                                <w:sz w:val="16"/>
                                <w:lang w:val="en-US"/>
                              </w:rPr>
                            </w:pPr>
                          </w:p>
                        </w:txbxContent>
                      </v:textbox>
                    </v:shape>
                  </w:pict>
                </mc:Fallback>
              </mc:AlternateContent>
            </w:r>
            <w:r w:rsidR="00860096">
              <w:rPr>
                <w:rFonts w:ascii="Times New Roman" w:hAnsi="Times New Roman"/>
                <w:b/>
                <w:noProof/>
                <w:sz w:val="18"/>
                <w:lang w:val="en-GB" w:eastAsia="ja-JP"/>
              </w:rPr>
              <w:drawing>
                <wp:inline distT="0" distB="0" distL="0" distR="0" wp14:anchorId="15E3C67A" wp14:editId="5E41F3E9">
                  <wp:extent cx="4257941" cy="2478812"/>
                  <wp:effectExtent l="19050" t="0" r="28309" b="0"/>
                  <wp:docPr id="32"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CD0FC8" w:rsidRPr="00CD0FC8">
              <w:rPr>
                <w:rFonts w:ascii="Times New Roman" w:hAnsi="Times New Roman"/>
                <w:b/>
                <w:sz w:val="18"/>
                <w:lang w:val="en-US"/>
              </w:rPr>
              <w:t xml:space="preserve">               </w:t>
            </w:r>
          </w:p>
          <w:p w:rsidR="007C1BB0" w:rsidRDefault="007C1BB0" w:rsidP="00BC0F70">
            <w:pPr>
              <w:widowControl w:val="0"/>
              <w:autoSpaceDE w:val="0"/>
              <w:autoSpaceDN w:val="0"/>
              <w:adjustRightInd w:val="0"/>
              <w:spacing w:after="240"/>
              <w:rPr>
                <w:rFonts w:cs="Arial"/>
                <w:b/>
                <w:sz w:val="22"/>
                <w:szCs w:val="22"/>
                <w:lang w:val="en-US"/>
              </w:rPr>
            </w:pPr>
            <w:r>
              <w:rPr>
                <w:rFonts w:cs="Arial"/>
                <w:b/>
                <w:sz w:val="22"/>
                <w:szCs w:val="22"/>
                <w:lang w:val="en-US"/>
              </w:rPr>
              <w:t xml:space="preserve">Do you want to </w:t>
            </w:r>
            <w:r w:rsidR="00BA1528">
              <w:rPr>
                <w:rFonts w:cs="Arial"/>
                <w:b/>
                <w:sz w:val="22"/>
                <w:szCs w:val="22"/>
                <w:lang w:val="en-US"/>
              </w:rPr>
              <w:t>k</w:t>
            </w:r>
            <w:r>
              <w:rPr>
                <w:rFonts w:cs="Arial"/>
                <w:b/>
                <w:sz w:val="22"/>
                <w:szCs w:val="22"/>
                <w:lang w:val="en-US"/>
              </w:rPr>
              <w:t xml:space="preserve">now the percentage of female appointments in your UN entity? Click here </w:t>
            </w:r>
            <w:hyperlink r:id="rId29" w:history="1">
              <w:r w:rsidRPr="00BD6A6D">
                <w:rPr>
                  <w:rStyle w:val="Hyperlink"/>
                  <w:sz w:val="22"/>
                  <w:szCs w:val="22"/>
                  <w:lang w:val="en-US"/>
                </w:rPr>
                <w:t>http://www.unwomen.org/wp-content/uploads/2012/10/Web-Annex-VIII-Appointments-by-Entity.xlsx</w:t>
              </w:r>
            </w:hyperlink>
          </w:p>
          <w:p w:rsidR="007C1BB0" w:rsidRDefault="007C1BB0" w:rsidP="00BC0F70">
            <w:pPr>
              <w:widowControl w:val="0"/>
              <w:autoSpaceDE w:val="0"/>
              <w:autoSpaceDN w:val="0"/>
              <w:adjustRightInd w:val="0"/>
              <w:spacing w:after="240"/>
              <w:rPr>
                <w:rFonts w:cs="Arial"/>
                <w:b/>
                <w:sz w:val="22"/>
                <w:szCs w:val="22"/>
                <w:lang w:val="en-US"/>
              </w:rPr>
            </w:pPr>
          </w:p>
          <w:p w:rsidR="008B1442" w:rsidRPr="00BC0F70" w:rsidRDefault="007C1BB0" w:rsidP="00BC0F70">
            <w:pPr>
              <w:widowControl w:val="0"/>
              <w:autoSpaceDE w:val="0"/>
              <w:autoSpaceDN w:val="0"/>
              <w:adjustRightInd w:val="0"/>
              <w:spacing w:after="240"/>
              <w:rPr>
                <w:rFonts w:cs="Times New Roman"/>
                <w:sz w:val="22"/>
                <w:szCs w:val="22"/>
                <w:lang w:val="en-US"/>
              </w:rPr>
            </w:pPr>
            <w:r>
              <w:rPr>
                <w:rFonts w:cs="Arial"/>
                <w:b/>
                <w:sz w:val="22"/>
                <w:szCs w:val="22"/>
                <w:lang w:val="en-US"/>
              </w:rPr>
              <w:t xml:space="preserve">ADDITIONAL </w:t>
            </w:r>
            <w:r w:rsidR="00BC0F70" w:rsidRPr="00BC0F70">
              <w:rPr>
                <w:rFonts w:cs="Arial"/>
                <w:b/>
                <w:sz w:val="22"/>
                <w:szCs w:val="22"/>
                <w:lang w:val="en-US"/>
              </w:rPr>
              <w:t>RESOURCES:</w:t>
            </w:r>
          </w:p>
          <w:p w:rsidR="00234353" w:rsidRPr="00234353" w:rsidRDefault="009919E6" w:rsidP="00234353">
            <w:pPr>
              <w:autoSpaceDE w:val="0"/>
              <w:autoSpaceDN w:val="0"/>
              <w:adjustRightInd w:val="0"/>
              <w:rPr>
                <w:rFonts w:cs="Times New Roman"/>
                <w:bCs/>
                <w:sz w:val="22"/>
                <w:szCs w:val="22"/>
                <w:lang w:val="en-US"/>
              </w:rPr>
            </w:pPr>
            <w:r w:rsidRPr="009919E6">
              <w:rPr>
                <w:rFonts w:cs="Times New Roman"/>
                <w:bCs/>
                <w:sz w:val="22"/>
                <w:szCs w:val="22"/>
                <w:lang w:val="en-US"/>
              </w:rPr>
              <w:t>Improvement in the status of women in the</w:t>
            </w:r>
          </w:p>
          <w:p w:rsidR="00BA1D65" w:rsidRDefault="009919E6">
            <w:pPr>
              <w:autoSpaceDE w:val="0"/>
              <w:autoSpaceDN w:val="0"/>
              <w:adjustRightInd w:val="0"/>
              <w:rPr>
                <w:rFonts w:cs="Arial"/>
                <w:sz w:val="22"/>
                <w:szCs w:val="22"/>
                <w:lang w:val="en-US"/>
              </w:rPr>
            </w:pPr>
            <w:r w:rsidRPr="009919E6">
              <w:rPr>
                <w:rFonts w:cs="Times New Roman"/>
                <w:bCs/>
                <w:sz w:val="22"/>
                <w:szCs w:val="22"/>
                <w:lang w:val="en-US"/>
              </w:rPr>
              <w:t xml:space="preserve">United Nations system, Report of the Secretary-General. 2012. </w:t>
            </w:r>
            <w:hyperlink r:id="rId30" w:history="1">
              <w:r w:rsidR="00234353" w:rsidRPr="00234353">
                <w:rPr>
                  <w:rStyle w:val="Hyperlink"/>
                  <w:rFonts w:cs="Arial"/>
                  <w:sz w:val="22"/>
                  <w:szCs w:val="22"/>
                  <w:lang w:val="en-US"/>
                </w:rPr>
                <w:t>http://www.un.org/ga/search/view_doc.asp?symbol=A/67/347</w:t>
              </w:r>
            </w:hyperlink>
          </w:p>
          <w:p w:rsidR="00BA1D65" w:rsidRDefault="00BA1D65">
            <w:pPr>
              <w:autoSpaceDE w:val="0"/>
              <w:autoSpaceDN w:val="0"/>
              <w:adjustRightInd w:val="0"/>
              <w:rPr>
                <w:rFonts w:cs="Arial"/>
                <w:sz w:val="22"/>
                <w:szCs w:val="22"/>
                <w:lang w:val="en-US"/>
              </w:rPr>
            </w:pPr>
          </w:p>
          <w:p w:rsidR="00B004B8" w:rsidRPr="00B004B8" w:rsidRDefault="009919E6" w:rsidP="002B2C69">
            <w:pPr>
              <w:widowControl w:val="0"/>
              <w:autoSpaceDE w:val="0"/>
              <w:autoSpaceDN w:val="0"/>
              <w:adjustRightInd w:val="0"/>
              <w:spacing w:after="320"/>
              <w:rPr>
                <w:rFonts w:cs="Arial"/>
                <w:sz w:val="22"/>
                <w:szCs w:val="22"/>
                <w:lang w:val="en-US"/>
              </w:rPr>
            </w:pPr>
            <w:r w:rsidRPr="009919E6">
              <w:rPr>
                <w:sz w:val="22"/>
                <w:szCs w:val="22"/>
                <w:lang w:val="en-US"/>
              </w:rPr>
              <w:t>Gender distribution of staff by nationality at the P-1 to UG levels of the United Nations system, on contracts of one year or more and at all locations, as of 31 December 201</w:t>
            </w:r>
            <w:r w:rsidR="00B004B8">
              <w:rPr>
                <w:sz w:val="22"/>
                <w:szCs w:val="22"/>
                <w:lang w:val="en-US"/>
              </w:rPr>
              <w:t xml:space="preserve">1, </w:t>
            </w:r>
            <w:hyperlink r:id="rId31" w:history="1">
              <w:r w:rsidR="00BC0F70" w:rsidRPr="00FD57D5">
                <w:rPr>
                  <w:rStyle w:val="Hyperlink"/>
                  <w:sz w:val="22"/>
                  <w:szCs w:val="22"/>
                  <w:lang w:val="en-US"/>
                </w:rPr>
                <w:t>http://www.unwomen.org/wp-content/uploads/2012/10/Web-Annex-I-Nationality.xlsx</w:t>
              </w:r>
            </w:hyperlink>
            <w:r w:rsidR="00BC0F70">
              <w:rPr>
                <w:sz w:val="22"/>
                <w:szCs w:val="22"/>
                <w:lang w:val="en-US"/>
              </w:rPr>
              <w:t xml:space="preserve"> </w:t>
            </w:r>
          </w:p>
          <w:p w:rsidR="008B1442" w:rsidRDefault="0014747C" w:rsidP="00112207">
            <w:pPr>
              <w:widowControl w:val="0"/>
              <w:autoSpaceDE w:val="0"/>
              <w:autoSpaceDN w:val="0"/>
              <w:adjustRightInd w:val="0"/>
              <w:spacing w:after="240"/>
              <w:rPr>
                <w:rFonts w:cs="Arial"/>
                <w:sz w:val="22"/>
                <w:szCs w:val="22"/>
                <w:lang w:val="en-US"/>
              </w:rPr>
            </w:pPr>
            <w:hyperlink w:history="1"/>
          </w:p>
        </w:tc>
      </w:tr>
      <w:tr w:rsidR="00401961" w:rsidRPr="008C66C4" w:rsidTr="00BD59EA">
        <w:trPr>
          <w:trHeight w:val="170"/>
        </w:trPr>
        <w:tc>
          <w:tcPr>
            <w:tcW w:w="6062" w:type="dxa"/>
          </w:tcPr>
          <w:p w:rsidR="00401961" w:rsidRDefault="00957298" w:rsidP="0017600C">
            <w:pPr>
              <w:widowControl w:val="0"/>
              <w:autoSpaceDE w:val="0"/>
              <w:autoSpaceDN w:val="0"/>
              <w:adjustRightInd w:val="0"/>
              <w:spacing w:after="320"/>
              <w:rPr>
                <w:rFonts w:cs="Arial"/>
                <w:b/>
                <w:sz w:val="22"/>
                <w:szCs w:val="22"/>
                <w:lang w:val="en-US"/>
              </w:rPr>
            </w:pPr>
            <w:r>
              <w:rPr>
                <w:rFonts w:cs="Arial"/>
                <w:b/>
                <w:sz w:val="22"/>
                <w:szCs w:val="22"/>
                <w:lang w:val="en-US"/>
              </w:rPr>
              <w:t>11</w:t>
            </w:r>
            <w:r w:rsidR="00401961">
              <w:rPr>
                <w:rFonts w:cs="Arial"/>
                <w:b/>
                <w:sz w:val="22"/>
                <w:szCs w:val="22"/>
                <w:lang w:val="en-US"/>
              </w:rPr>
              <w:t>. SUPPORTIVE POLICIES</w:t>
            </w:r>
          </w:p>
          <w:p w:rsidR="0097403A" w:rsidRDefault="00B86706" w:rsidP="004B0855">
            <w:pPr>
              <w:widowControl w:val="0"/>
              <w:autoSpaceDE w:val="0"/>
              <w:autoSpaceDN w:val="0"/>
              <w:adjustRightInd w:val="0"/>
              <w:spacing w:after="320"/>
              <w:jc w:val="both"/>
              <w:rPr>
                <w:rFonts w:cs="Arial"/>
                <w:sz w:val="22"/>
                <w:szCs w:val="22"/>
                <w:lang w:val="en-US"/>
              </w:rPr>
            </w:pPr>
            <w:r>
              <w:rPr>
                <w:sz w:val="22"/>
                <w:szCs w:val="22"/>
                <w:lang w:val="en-US"/>
              </w:rPr>
              <w:t>To a</w:t>
            </w:r>
            <w:r w:rsidR="00CD0FC8" w:rsidRPr="00CD0FC8">
              <w:rPr>
                <w:sz w:val="22"/>
                <w:szCs w:val="22"/>
                <w:lang w:val="en-US"/>
              </w:rPr>
              <w:t>chiev</w:t>
            </w:r>
            <w:r>
              <w:rPr>
                <w:sz w:val="22"/>
                <w:szCs w:val="22"/>
                <w:lang w:val="en-US"/>
              </w:rPr>
              <w:t>e</w:t>
            </w:r>
            <w:r w:rsidR="00CD0FC8" w:rsidRPr="00CD0FC8">
              <w:rPr>
                <w:sz w:val="22"/>
                <w:szCs w:val="22"/>
                <w:lang w:val="en-US"/>
              </w:rPr>
              <w:t xml:space="preserve"> </w:t>
            </w:r>
            <w:r w:rsidR="008F5CC5">
              <w:rPr>
                <w:sz w:val="22"/>
                <w:szCs w:val="22"/>
                <w:lang w:val="en-US"/>
              </w:rPr>
              <w:t>a</w:t>
            </w:r>
            <w:r w:rsidR="00CD0FC8" w:rsidRPr="00CD0FC8">
              <w:rPr>
                <w:sz w:val="22"/>
                <w:szCs w:val="22"/>
                <w:lang w:val="en-US"/>
              </w:rPr>
              <w:t xml:space="preserve"> balance</w:t>
            </w:r>
            <w:r w:rsidR="008F5CC5">
              <w:rPr>
                <w:sz w:val="22"/>
                <w:szCs w:val="22"/>
                <w:lang w:val="en-US"/>
              </w:rPr>
              <w:t>d representation of women and men</w:t>
            </w:r>
            <w:r w:rsidR="00CD0FC8" w:rsidRPr="00CD0FC8">
              <w:rPr>
                <w:sz w:val="22"/>
                <w:szCs w:val="22"/>
                <w:lang w:val="en-US"/>
              </w:rPr>
              <w:t>, the UN recognize</w:t>
            </w:r>
            <w:r w:rsidR="008F5CC5">
              <w:rPr>
                <w:sz w:val="22"/>
                <w:szCs w:val="22"/>
                <w:lang w:val="en-US"/>
              </w:rPr>
              <w:t>s</w:t>
            </w:r>
            <w:r w:rsidR="00CD0FC8" w:rsidRPr="00CD0FC8">
              <w:rPr>
                <w:sz w:val="22"/>
                <w:szCs w:val="22"/>
                <w:lang w:val="en-US"/>
              </w:rPr>
              <w:t xml:space="preserve"> th</w:t>
            </w:r>
            <w:r w:rsidR="008F5CC5">
              <w:rPr>
                <w:sz w:val="22"/>
                <w:szCs w:val="22"/>
                <w:lang w:val="en-US"/>
              </w:rPr>
              <w:t xml:space="preserve">e necessity of having </w:t>
            </w:r>
            <w:r w:rsidR="00CD0FC8" w:rsidRPr="00CD0FC8">
              <w:rPr>
                <w:sz w:val="22"/>
                <w:szCs w:val="22"/>
                <w:lang w:val="en-US"/>
              </w:rPr>
              <w:t xml:space="preserve">an environment </w:t>
            </w:r>
            <w:r w:rsidR="008F5CC5">
              <w:rPr>
                <w:sz w:val="22"/>
                <w:szCs w:val="22"/>
                <w:lang w:val="en-US"/>
              </w:rPr>
              <w:t xml:space="preserve">and organizational culture </w:t>
            </w:r>
            <w:r w:rsidR="00CD0FC8" w:rsidRPr="00CD0FC8">
              <w:rPr>
                <w:sz w:val="22"/>
                <w:szCs w:val="22"/>
                <w:lang w:val="en-US"/>
              </w:rPr>
              <w:t xml:space="preserve">conducive to the balancing of work and life responsibilities. </w:t>
            </w:r>
            <w:r w:rsidR="00B47953">
              <w:rPr>
                <w:sz w:val="22"/>
                <w:szCs w:val="22"/>
                <w:lang w:val="en-US"/>
              </w:rPr>
              <w:t xml:space="preserve"> To this end, t</w:t>
            </w:r>
            <w:r w:rsidR="00CD0FC8" w:rsidRPr="00CD0FC8">
              <w:rPr>
                <w:sz w:val="22"/>
                <w:szCs w:val="22"/>
                <w:lang w:val="en-US"/>
              </w:rPr>
              <w:t xml:space="preserve">he UN has some mandatory system-wide entitlements, such as </w:t>
            </w:r>
            <w:r w:rsidR="00B47953">
              <w:rPr>
                <w:sz w:val="22"/>
                <w:szCs w:val="22"/>
                <w:lang w:val="en-US"/>
              </w:rPr>
              <w:t xml:space="preserve">maternity, paternity, sick and annual leave </w:t>
            </w:r>
            <w:r w:rsidR="00CD0FC8" w:rsidRPr="00CD0FC8">
              <w:rPr>
                <w:sz w:val="22"/>
                <w:szCs w:val="22"/>
                <w:lang w:val="en-US"/>
              </w:rPr>
              <w:t xml:space="preserve">policies. </w:t>
            </w:r>
            <w:r w:rsidR="00B47953">
              <w:rPr>
                <w:sz w:val="22"/>
                <w:szCs w:val="22"/>
                <w:lang w:val="en-US"/>
              </w:rPr>
              <w:t xml:space="preserve"> In addition, however, promulgation and implementation of o</w:t>
            </w:r>
            <w:r w:rsidR="00CD0FC8" w:rsidRPr="00CD0FC8">
              <w:rPr>
                <w:sz w:val="22"/>
                <w:szCs w:val="22"/>
                <w:lang w:val="en-US"/>
              </w:rPr>
              <w:t xml:space="preserve">ther gender-friendly policies are suggested, leaving room for each agency to adopt its own variations. </w:t>
            </w:r>
            <w:r w:rsidR="00B47953">
              <w:rPr>
                <w:sz w:val="22"/>
                <w:szCs w:val="22"/>
                <w:lang w:val="en-US"/>
              </w:rPr>
              <w:t>A</w:t>
            </w:r>
            <w:r w:rsidR="00BA494D">
              <w:rPr>
                <w:sz w:val="22"/>
                <w:szCs w:val="22"/>
                <w:lang w:val="en-US"/>
              </w:rPr>
              <w:t xml:space="preserve"> list of </w:t>
            </w:r>
            <w:proofErr w:type="gramStart"/>
            <w:r w:rsidR="00BA494D">
              <w:rPr>
                <w:sz w:val="22"/>
                <w:szCs w:val="22"/>
                <w:lang w:val="en-US"/>
              </w:rPr>
              <w:t>these  policies</w:t>
            </w:r>
            <w:proofErr w:type="gramEnd"/>
            <w:r w:rsidR="00BA494D">
              <w:rPr>
                <w:sz w:val="22"/>
                <w:szCs w:val="22"/>
                <w:lang w:val="en-US"/>
              </w:rPr>
              <w:t xml:space="preserve"> can be found on the website</w:t>
            </w:r>
            <w:r w:rsidR="00B47953">
              <w:rPr>
                <w:sz w:val="22"/>
                <w:szCs w:val="22"/>
                <w:lang w:val="en-US"/>
              </w:rPr>
              <w:t>s</w:t>
            </w:r>
            <w:r w:rsidR="00BA494D">
              <w:rPr>
                <w:sz w:val="22"/>
                <w:szCs w:val="22"/>
                <w:lang w:val="en-US"/>
              </w:rPr>
              <w:t xml:space="preserve"> of the </w:t>
            </w:r>
            <w:r w:rsidR="004B0855" w:rsidRPr="008808AB">
              <w:rPr>
                <w:rFonts w:cs="Arial"/>
                <w:sz w:val="22"/>
                <w:szCs w:val="22"/>
                <w:lang w:val="en-US"/>
              </w:rPr>
              <w:t>Focal Point for Women</w:t>
            </w:r>
            <w:r w:rsidR="0097403A">
              <w:rPr>
                <w:rFonts w:cs="Arial"/>
                <w:sz w:val="22"/>
                <w:szCs w:val="22"/>
                <w:lang w:val="en-US"/>
              </w:rPr>
              <w:t xml:space="preserve"> </w:t>
            </w:r>
            <w:r w:rsidR="00B47953">
              <w:rPr>
                <w:rFonts w:cs="Arial"/>
                <w:sz w:val="22"/>
                <w:szCs w:val="22"/>
                <w:lang w:val="en-US"/>
              </w:rPr>
              <w:t xml:space="preserve">in the UN system </w:t>
            </w:r>
            <w:r w:rsidR="0097403A">
              <w:rPr>
                <w:rFonts w:cs="Arial"/>
                <w:sz w:val="22"/>
                <w:szCs w:val="22"/>
                <w:lang w:val="en-US"/>
              </w:rPr>
              <w:t xml:space="preserve">and </w:t>
            </w:r>
            <w:r w:rsidR="00B47953">
              <w:rPr>
                <w:rFonts w:cs="Arial"/>
                <w:sz w:val="22"/>
                <w:szCs w:val="22"/>
                <w:lang w:val="en-US"/>
              </w:rPr>
              <w:t>also of the individual UN entities.</w:t>
            </w:r>
            <w:r w:rsidR="00BA494D">
              <w:rPr>
                <w:rFonts w:cs="Arial"/>
                <w:sz w:val="22"/>
                <w:szCs w:val="22"/>
                <w:lang w:val="en-US"/>
              </w:rPr>
              <w:t xml:space="preserve"> </w:t>
            </w:r>
          </w:p>
          <w:p w:rsidR="004B0855" w:rsidRPr="00BA494D" w:rsidRDefault="00CD0FC8" w:rsidP="004B0855">
            <w:pPr>
              <w:widowControl w:val="0"/>
              <w:autoSpaceDE w:val="0"/>
              <w:autoSpaceDN w:val="0"/>
              <w:adjustRightInd w:val="0"/>
              <w:spacing w:after="320"/>
              <w:jc w:val="both"/>
              <w:rPr>
                <w:sz w:val="22"/>
                <w:szCs w:val="22"/>
                <w:lang w:val="en-US"/>
              </w:rPr>
            </w:pPr>
            <w:r w:rsidRPr="00CD0FC8">
              <w:rPr>
                <w:rFonts w:cs="Arial"/>
                <w:sz w:val="22"/>
                <w:szCs w:val="22"/>
                <w:lang w:val="en-US"/>
              </w:rPr>
              <w:t xml:space="preserve">Do you know what your agency’s policies are? Who is </w:t>
            </w:r>
            <w:r w:rsidR="00BA494D">
              <w:rPr>
                <w:rFonts w:cs="Arial"/>
                <w:sz w:val="22"/>
                <w:szCs w:val="22"/>
                <w:lang w:val="en-US"/>
              </w:rPr>
              <w:t>the</w:t>
            </w:r>
            <w:r w:rsidR="00B47953">
              <w:rPr>
                <w:rFonts w:cs="Arial"/>
                <w:sz w:val="22"/>
                <w:szCs w:val="22"/>
                <w:lang w:val="en-US"/>
              </w:rPr>
              <w:t xml:space="preserve"> contact</w:t>
            </w:r>
            <w:r w:rsidRPr="00CD0FC8">
              <w:rPr>
                <w:rFonts w:cs="Arial"/>
                <w:sz w:val="22"/>
                <w:szCs w:val="22"/>
                <w:lang w:val="en-US"/>
              </w:rPr>
              <w:t xml:space="preserve"> person </w:t>
            </w:r>
            <w:r w:rsidR="00B47953">
              <w:rPr>
                <w:rFonts w:cs="Arial"/>
                <w:sz w:val="22"/>
                <w:szCs w:val="22"/>
                <w:lang w:val="en-US"/>
              </w:rPr>
              <w:t>for</w:t>
            </w:r>
            <w:r w:rsidRPr="00CD0FC8">
              <w:rPr>
                <w:rFonts w:cs="Arial"/>
                <w:sz w:val="22"/>
                <w:szCs w:val="22"/>
                <w:lang w:val="en-US"/>
              </w:rPr>
              <w:t xml:space="preserve"> these policies</w:t>
            </w:r>
            <w:r w:rsidR="00BA494D">
              <w:rPr>
                <w:rFonts w:cs="Arial"/>
                <w:sz w:val="22"/>
                <w:szCs w:val="22"/>
                <w:lang w:val="en-US"/>
              </w:rPr>
              <w:t xml:space="preserve"> at your office</w:t>
            </w:r>
            <w:r w:rsidRPr="00CD0FC8">
              <w:rPr>
                <w:rFonts w:cs="Arial"/>
                <w:sz w:val="22"/>
                <w:szCs w:val="22"/>
                <w:lang w:val="en-US"/>
              </w:rPr>
              <w:t>?</w:t>
            </w:r>
          </w:p>
          <w:p w:rsidR="004B0855" w:rsidRPr="003849CB" w:rsidRDefault="00C2035B" w:rsidP="0017600C">
            <w:pPr>
              <w:widowControl w:val="0"/>
              <w:autoSpaceDE w:val="0"/>
              <w:autoSpaceDN w:val="0"/>
              <w:adjustRightInd w:val="0"/>
              <w:spacing w:after="320"/>
              <w:rPr>
                <w:rFonts w:cs="Arial"/>
                <w:b/>
                <w:sz w:val="22"/>
                <w:szCs w:val="22"/>
                <w:lang w:val="en-US"/>
              </w:rPr>
            </w:pPr>
            <w:ins w:id="34" w:author="Terada Saori" w:date="2013-03-25T16:08:00Z">
              <w:r>
                <w:rPr>
                  <w:rFonts w:cs="Arial"/>
                  <w:b/>
                  <w:sz w:val="22"/>
                  <w:szCs w:val="22"/>
                  <w:lang w:val="en-US"/>
                </w:rPr>
                <w:t xml:space="preserve">Add a couple of examples of actions taken by UN entities (OHCHR examples: inclusion of gender in </w:t>
              </w:r>
              <w:proofErr w:type="spellStart"/>
              <w:r>
                <w:rPr>
                  <w:rFonts w:cs="Arial"/>
                  <w:b/>
                  <w:sz w:val="22"/>
                  <w:szCs w:val="22"/>
                  <w:lang w:val="en-US"/>
                </w:rPr>
                <w:t>ePas</w:t>
              </w:r>
              <w:proofErr w:type="spellEnd"/>
              <w:r>
                <w:rPr>
                  <w:rFonts w:cs="Arial"/>
                  <w:b/>
                  <w:sz w:val="22"/>
                  <w:szCs w:val="22"/>
                  <w:lang w:val="en-US"/>
                </w:rPr>
                <w:t xml:space="preserve">, recruitments, establishment of a </w:t>
              </w:r>
            </w:ins>
            <w:proofErr w:type="spellStart"/>
            <w:ins w:id="35" w:author="Terada Saori" w:date="2013-03-25T16:10:00Z">
              <w:r>
                <w:rPr>
                  <w:rFonts w:cs="Arial"/>
                  <w:b/>
                  <w:sz w:val="22"/>
                  <w:szCs w:val="22"/>
                  <w:lang w:val="en-US"/>
                </w:rPr>
                <w:t>e</w:t>
              </w:r>
            </w:ins>
            <w:ins w:id="36" w:author="Terada Saori" w:date="2013-03-25T16:08:00Z">
              <w:r>
                <w:rPr>
                  <w:rFonts w:cs="Arial"/>
                  <w:b/>
                  <w:sz w:val="22"/>
                  <w:szCs w:val="22"/>
                  <w:lang w:val="en-US"/>
                </w:rPr>
                <w:t>tracking</w:t>
              </w:r>
            </w:ins>
            <w:proofErr w:type="spellEnd"/>
            <w:ins w:id="37" w:author="Terada Saori" w:date="2013-03-25T16:10:00Z">
              <w:r>
                <w:rPr>
                  <w:rFonts w:cs="Arial"/>
                  <w:b/>
                  <w:sz w:val="22"/>
                  <w:szCs w:val="22"/>
                  <w:lang w:val="en-US"/>
                </w:rPr>
                <w:t xml:space="preserve"> system for FWA)</w:t>
              </w:r>
            </w:ins>
          </w:p>
        </w:tc>
        <w:tc>
          <w:tcPr>
            <w:tcW w:w="6946" w:type="dxa"/>
          </w:tcPr>
          <w:p w:rsidR="007C1BB0" w:rsidRDefault="007C1BB0" w:rsidP="00112207">
            <w:pPr>
              <w:widowControl w:val="0"/>
              <w:autoSpaceDE w:val="0"/>
              <w:autoSpaceDN w:val="0"/>
              <w:adjustRightInd w:val="0"/>
              <w:spacing w:after="320"/>
              <w:jc w:val="both"/>
              <w:rPr>
                <w:rFonts w:cs="Arial"/>
                <w:sz w:val="22"/>
                <w:szCs w:val="22"/>
                <w:lang w:val="en-US"/>
              </w:rPr>
            </w:pPr>
          </w:p>
          <w:p w:rsidR="00BA494D" w:rsidRPr="00BA494D" w:rsidRDefault="00CD0FC8" w:rsidP="00BA494D">
            <w:pPr>
              <w:pStyle w:val="Heading1"/>
              <w:rPr>
                <w:rFonts w:asciiTheme="minorHAnsi" w:hAnsiTheme="minorHAnsi"/>
                <w:sz w:val="22"/>
                <w:szCs w:val="22"/>
                <w:lang w:val="en-US"/>
              </w:rPr>
            </w:pPr>
            <w:r w:rsidRPr="00CD0FC8">
              <w:rPr>
                <w:rFonts w:asciiTheme="minorHAnsi" w:hAnsiTheme="minorHAnsi"/>
                <w:sz w:val="22"/>
                <w:szCs w:val="22"/>
                <w:lang w:val="en-US"/>
              </w:rPr>
              <w:t>Gender related United Nations system policies:</w:t>
            </w:r>
          </w:p>
          <w:p w:rsidR="00BA494D" w:rsidRDefault="00BA494D" w:rsidP="00112207">
            <w:pPr>
              <w:widowControl w:val="0"/>
              <w:autoSpaceDE w:val="0"/>
              <w:autoSpaceDN w:val="0"/>
              <w:adjustRightInd w:val="0"/>
              <w:spacing w:after="320"/>
              <w:jc w:val="both"/>
              <w:rPr>
                <w:rFonts w:cs="Arial"/>
                <w:sz w:val="22"/>
                <w:szCs w:val="22"/>
                <w:lang w:val="en-US"/>
              </w:rPr>
            </w:pPr>
            <w:r w:rsidRPr="00BA494D">
              <w:rPr>
                <w:rFonts w:cs="Arial"/>
                <w:sz w:val="22"/>
                <w:szCs w:val="22"/>
                <w:lang w:val="en-US"/>
              </w:rPr>
              <w:t>http://www.un.org/womenwatch/osagi/fpgenderpolicies.htm</w:t>
            </w:r>
          </w:p>
          <w:p w:rsidR="00401961" w:rsidRDefault="00BA494D" w:rsidP="00112207">
            <w:pPr>
              <w:widowControl w:val="0"/>
              <w:autoSpaceDE w:val="0"/>
              <w:autoSpaceDN w:val="0"/>
              <w:adjustRightInd w:val="0"/>
              <w:spacing w:after="320"/>
              <w:jc w:val="both"/>
              <w:rPr>
                <w:rFonts w:cs="Arial"/>
                <w:sz w:val="22"/>
                <w:szCs w:val="22"/>
                <w:lang w:val="en-US"/>
              </w:rPr>
            </w:pPr>
            <w:r>
              <w:rPr>
                <w:rFonts w:cs="Arial"/>
                <w:sz w:val="22"/>
                <w:szCs w:val="22"/>
                <w:lang w:val="en-US"/>
              </w:rPr>
              <w:t>W</w:t>
            </w:r>
            <w:r w:rsidR="00401961">
              <w:rPr>
                <w:rFonts w:cs="Arial"/>
                <w:sz w:val="22"/>
                <w:szCs w:val="22"/>
                <w:lang w:val="en-US"/>
              </w:rPr>
              <w:t xml:space="preserve">ork-life policies and practices at the UN: </w:t>
            </w:r>
            <w:hyperlink r:id="rId32" w:history="1">
              <w:r w:rsidR="00401961" w:rsidRPr="00A15372">
                <w:rPr>
                  <w:rStyle w:val="Hyperlink"/>
                  <w:rFonts w:cs="Arial"/>
                  <w:sz w:val="22"/>
                  <w:szCs w:val="22"/>
                  <w:lang w:val="en-US"/>
                </w:rPr>
                <w:t>http://www.un.org/womenwatch/osagi/fpworklifeissues.htm</w:t>
              </w:r>
            </w:hyperlink>
          </w:p>
          <w:p w:rsidR="004B0855" w:rsidRDefault="004B0855" w:rsidP="004B0855">
            <w:pPr>
              <w:widowControl w:val="0"/>
              <w:autoSpaceDE w:val="0"/>
              <w:autoSpaceDN w:val="0"/>
              <w:adjustRightInd w:val="0"/>
              <w:spacing w:after="320"/>
              <w:jc w:val="both"/>
              <w:rPr>
                <w:rFonts w:cs="Arial"/>
                <w:sz w:val="22"/>
                <w:szCs w:val="22"/>
                <w:lang w:val="en-US"/>
              </w:rPr>
            </w:pPr>
            <w:r>
              <w:rPr>
                <w:rFonts w:cs="Arial"/>
                <w:sz w:val="22"/>
                <w:szCs w:val="22"/>
                <w:lang w:val="en-US"/>
              </w:rPr>
              <w:t>UN’s anti-harassment policies:</w:t>
            </w:r>
            <w:r w:rsidR="00BA1528">
              <w:rPr>
                <w:rFonts w:cs="Arial"/>
                <w:sz w:val="22"/>
                <w:szCs w:val="22"/>
                <w:lang w:val="en-US"/>
              </w:rPr>
              <w:t xml:space="preserve"> </w:t>
            </w:r>
            <w:hyperlink r:id="rId33" w:history="1">
              <w:r w:rsidRPr="00A15372">
                <w:rPr>
                  <w:rStyle w:val="Hyperlink"/>
                  <w:rFonts w:cs="Arial"/>
                  <w:sz w:val="22"/>
                  <w:szCs w:val="22"/>
                  <w:lang w:val="en-US"/>
                </w:rPr>
                <w:t>http://www.un.org/womenwatch/osagi/fpsexualharassment.htm</w:t>
              </w:r>
            </w:hyperlink>
          </w:p>
          <w:p w:rsidR="00401961" w:rsidRDefault="00CD0FC8" w:rsidP="007B009B">
            <w:pPr>
              <w:widowControl w:val="0"/>
              <w:autoSpaceDE w:val="0"/>
              <w:autoSpaceDN w:val="0"/>
              <w:adjustRightInd w:val="0"/>
              <w:spacing w:after="320"/>
              <w:jc w:val="both"/>
              <w:rPr>
                <w:rFonts w:ascii="Times New Roman" w:hAnsi="Times New Roman"/>
                <w:b/>
                <w:sz w:val="18"/>
                <w:lang w:val="en-US"/>
              </w:rPr>
            </w:pPr>
            <w:r w:rsidRPr="00CD0FC8">
              <w:rPr>
                <w:rFonts w:ascii="Times New Roman" w:hAnsi="Times New Roman"/>
                <w:b/>
                <w:sz w:val="18"/>
                <w:lang w:val="en-US"/>
              </w:rPr>
              <w:t>Gendered usage of flexible work arrangements across the UN system, 31 Dec</w:t>
            </w:r>
            <w:r w:rsidR="00067869">
              <w:rPr>
                <w:rFonts w:ascii="Times New Roman" w:hAnsi="Times New Roman"/>
                <w:b/>
                <w:sz w:val="18"/>
                <w:lang w:val="en-US"/>
              </w:rPr>
              <w:t xml:space="preserve"> 2011</w:t>
            </w:r>
          </w:p>
          <w:p w:rsidR="00067869" w:rsidRDefault="00067869" w:rsidP="007B009B">
            <w:pPr>
              <w:widowControl w:val="0"/>
              <w:autoSpaceDE w:val="0"/>
              <w:autoSpaceDN w:val="0"/>
              <w:adjustRightInd w:val="0"/>
              <w:spacing w:after="320"/>
              <w:jc w:val="both"/>
              <w:rPr>
                <w:rFonts w:cs="Arial"/>
                <w:sz w:val="22"/>
                <w:szCs w:val="22"/>
                <w:lang w:val="en-US"/>
              </w:rPr>
            </w:pPr>
          </w:p>
          <w:p w:rsidR="00067869" w:rsidRDefault="00860096" w:rsidP="007B009B">
            <w:pPr>
              <w:widowControl w:val="0"/>
              <w:autoSpaceDE w:val="0"/>
              <w:autoSpaceDN w:val="0"/>
              <w:adjustRightInd w:val="0"/>
              <w:spacing w:after="320"/>
              <w:jc w:val="both"/>
              <w:rPr>
                <w:rFonts w:cs="Arial"/>
                <w:sz w:val="22"/>
                <w:szCs w:val="22"/>
                <w:lang w:val="en-US"/>
              </w:rPr>
            </w:pPr>
            <w:r>
              <w:rPr>
                <w:rFonts w:cs="Arial"/>
                <w:noProof/>
                <w:sz w:val="22"/>
                <w:szCs w:val="22"/>
                <w:lang w:val="en-GB" w:eastAsia="ja-JP"/>
              </w:rPr>
              <w:drawing>
                <wp:anchor distT="0" distB="0" distL="114300" distR="114300" simplePos="0" relativeHeight="251669504" behindDoc="0" locked="0" layoutInCell="1" allowOverlap="1" wp14:anchorId="23371753" wp14:editId="1386914A">
                  <wp:simplePos x="0" y="0"/>
                  <wp:positionH relativeFrom="column">
                    <wp:posOffset>60714</wp:posOffset>
                  </wp:positionH>
                  <wp:positionV relativeFrom="paragraph">
                    <wp:posOffset>-578362</wp:posOffset>
                  </wp:positionV>
                  <wp:extent cx="4135423" cy="2335985"/>
                  <wp:effectExtent l="19050" t="0" r="17477" b="7165"/>
                  <wp:wrapNone/>
                  <wp:docPr id="7"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p>
          <w:p w:rsidR="00067869" w:rsidRDefault="00067869" w:rsidP="007B009B">
            <w:pPr>
              <w:widowControl w:val="0"/>
              <w:autoSpaceDE w:val="0"/>
              <w:autoSpaceDN w:val="0"/>
              <w:adjustRightInd w:val="0"/>
              <w:spacing w:after="320"/>
              <w:jc w:val="both"/>
              <w:rPr>
                <w:rFonts w:cs="Arial"/>
                <w:sz w:val="22"/>
                <w:szCs w:val="22"/>
                <w:lang w:val="en-US"/>
              </w:rPr>
            </w:pPr>
          </w:p>
          <w:p w:rsidR="00067869" w:rsidRDefault="00067869" w:rsidP="007B009B">
            <w:pPr>
              <w:widowControl w:val="0"/>
              <w:autoSpaceDE w:val="0"/>
              <w:autoSpaceDN w:val="0"/>
              <w:adjustRightInd w:val="0"/>
              <w:spacing w:after="320"/>
              <w:jc w:val="both"/>
              <w:rPr>
                <w:rFonts w:cs="Arial"/>
                <w:sz w:val="22"/>
                <w:szCs w:val="22"/>
                <w:lang w:val="en-US"/>
              </w:rPr>
            </w:pPr>
          </w:p>
          <w:p w:rsidR="00067869" w:rsidRDefault="00067869" w:rsidP="007B009B">
            <w:pPr>
              <w:widowControl w:val="0"/>
              <w:autoSpaceDE w:val="0"/>
              <w:autoSpaceDN w:val="0"/>
              <w:adjustRightInd w:val="0"/>
              <w:spacing w:after="320"/>
              <w:jc w:val="both"/>
              <w:rPr>
                <w:rFonts w:cs="Arial"/>
                <w:sz w:val="22"/>
                <w:szCs w:val="22"/>
                <w:lang w:val="en-US"/>
              </w:rPr>
            </w:pPr>
          </w:p>
          <w:p w:rsidR="00067869" w:rsidRPr="00067869" w:rsidRDefault="00067869" w:rsidP="007B009B">
            <w:pPr>
              <w:widowControl w:val="0"/>
              <w:autoSpaceDE w:val="0"/>
              <w:autoSpaceDN w:val="0"/>
              <w:adjustRightInd w:val="0"/>
              <w:spacing w:after="320"/>
              <w:jc w:val="both"/>
              <w:rPr>
                <w:rFonts w:cs="Arial"/>
                <w:sz w:val="22"/>
                <w:szCs w:val="22"/>
                <w:lang w:val="en-US"/>
              </w:rPr>
            </w:pPr>
          </w:p>
        </w:tc>
      </w:tr>
      <w:tr w:rsidR="00401961" w:rsidRPr="00B34B6C" w:rsidTr="00BD59EA">
        <w:trPr>
          <w:trHeight w:val="170"/>
        </w:trPr>
        <w:tc>
          <w:tcPr>
            <w:tcW w:w="6062" w:type="dxa"/>
          </w:tcPr>
          <w:p w:rsidR="00401961" w:rsidRDefault="00401961" w:rsidP="007B009B">
            <w:pPr>
              <w:rPr>
                <w:rFonts w:cs="Times"/>
                <w:b/>
                <w:sz w:val="22"/>
                <w:szCs w:val="22"/>
                <w:lang w:val="en-US"/>
              </w:rPr>
            </w:pPr>
            <w:r>
              <w:rPr>
                <w:rFonts w:cs="Times"/>
                <w:b/>
                <w:sz w:val="22"/>
                <w:szCs w:val="22"/>
                <w:lang w:val="en-US"/>
              </w:rPr>
              <w:t>1</w:t>
            </w:r>
            <w:r w:rsidR="00957298">
              <w:rPr>
                <w:rFonts w:cs="Times"/>
                <w:b/>
                <w:sz w:val="22"/>
                <w:szCs w:val="22"/>
                <w:lang w:val="en-US"/>
              </w:rPr>
              <w:t>2</w:t>
            </w:r>
            <w:r>
              <w:rPr>
                <w:rFonts w:cs="Times"/>
                <w:b/>
                <w:sz w:val="22"/>
                <w:szCs w:val="22"/>
                <w:lang w:val="en-US"/>
              </w:rPr>
              <w:t xml:space="preserve">. THE </w:t>
            </w:r>
            <w:r w:rsidRPr="007B009B">
              <w:rPr>
                <w:rFonts w:cs="Times"/>
                <w:b/>
                <w:sz w:val="22"/>
                <w:szCs w:val="22"/>
                <w:lang w:val="en-US"/>
              </w:rPr>
              <w:t>UN SWAP</w:t>
            </w:r>
            <w:r w:rsidR="00EC642A">
              <w:rPr>
                <w:rFonts w:cs="Times"/>
                <w:b/>
                <w:sz w:val="22"/>
                <w:szCs w:val="22"/>
                <w:lang w:val="en-US"/>
              </w:rPr>
              <w:t>: A STRATEGY FOR ACCOUNTABILITY</w:t>
            </w:r>
            <w:r w:rsidR="00013780">
              <w:rPr>
                <w:rFonts w:cs="Times"/>
                <w:b/>
                <w:sz w:val="22"/>
                <w:szCs w:val="22"/>
                <w:lang w:val="en-US"/>
              </w:rPr>
              <w:t xml:space="preserve"> ON GENDER EQUALITY AND THE EMPOWERMENT OF WOMEN</w:t>
            </w:r>
          </w:p>
          <w:p w:rsidR="009358CC" w:rsidRPr="007B009B" w:rsidRDefault="009358CC" w:rsidP="007B009B">
            <w:pPr>
              <w:rPr>
                <w:b/>
                <w:sz w:val="22"/>
                <w:szCs w:val="22"/>
                <w:lang w:val="en-US"/>
              </w:rPr>
            </w:pPr>
          </w:p>
          <w:p w:rsidR="00401961" w:rsidRPr="00B27F37" w:rsidRDefault="00401961" w:rsidP="007B009B">
            <w:pPr>
              <w:widowControl w:val="0"/>
              <w:autoSpaceDE w:val="0"/>
              <w:autoSpaceDN w:val="0"/>
              <w:adjustRightInd w:val="0"/>
              <w:spacing w:after="240"/>
              <w:rPr>
                <w:rFonts w:cs="Times"/>
                <w:sz w:val="22"/>
                <w:szCs w:val="22"/>
                <w:lang w:val="en-US"/>
              </w:rPr>
            </w:pPr>
            <w:r w:rsidRPr="00B27F37">
              <w:rPr>
                <w:rFonts w:cs="Times"/>
                <w:sz w:val="22"/>
                <w:szCs w:val="22"/>
                <w:lang w:val="en-US"/>
              </w:rPr>
              <w:t>The UN</w:t>
            </w:r>
            <w:r w:rsidR="00B47953">
              <w:rPr>
                <w:rFonts w:cs="Times"/>
                <w:sz w:val="22"/>
                <w:szCs w:val="22"/>
                <w:lang w:val="en-US"/>
              </w:rPr>
              <w:t>-S</w:t>
            </w:r>
            <w:r w:rsidRPr="00B27F37">
              <w:rPr>
                <w:rFonts w:cs="Times"/>
                <w:sz w:val="22"/>
                <w:szCs w:val="22"/>
                <w:lang w:val="en-US"/>
              </w:rPr>
              <w:t>WAP (UN System-wide Action Plan) is a UN system-wide framework t</w:t>
            </w:r>
            <w:r w:rsidR="00B47953">
              <w:rPr>
                <w:rFonts w:cs="Times"/>
                <w:sz w:val="22"/>
                <w:szCs w:val="22"/>
                <w:lang w:val="en-US"/>
              </w:rPr>
              <w:t xml:space="preserve">o </w:t>
            </w:r>
            <w:r w:rsidRPr="00B27F37">
              <w:rPr>
                <w:rFonts w:cs="Times"/>
                <w:sz w:val="22"/>
                <w:szCs w:val="22"/>
                <w:lang w:val="en-US"/>
              </w:rPr>
              <w:t>enhance accountability and measure progress towards the achievement of gender equality and the empowerment of women</w:t>
            </w:r>
            <w:r w:rsidR="00B47953">
              <w:rPr>
                <w:rFonts w:cs="Times"/>
                <w:sz w:val="22"/>
                <w:szCs w:val="22"/>
                <w:lang w:val="en-US"/>
              </w:rPr>
              <w:t xml:space="preserve"> in the work of the United Nations entities</w:t>
            </w:r>
            <w:r w:rsidR="009358CC">
              <w:rPr>
                <w:rFonts w:cs="Times"/>
                <w:sz w:val="22"/>
                <w:szCs w:val="22"/>
                <w:lang w:val="en-US"/>
              </w:rPr>
              <w:t>.</w:t>
            </w:r>
            <w:r w:rsidR="00B47953">
              <w:rPr>
                <w:rFonts w:cs="Times"/>
                <w:sz w:val="22"/>
                <w:szCs w:val="22"/>
                <w:lang w:val="en-US"/>
              </w:rPr>
              <w:t xml:space="preserve"> It is a unified framework that applies equally to all entities, departments, offices and funds and </w:t>
            </w:r>
            <w:proofErr w:type="spellStart"/>
            <w:r w:rsidR="00B47953">
              <w:rPr>
                <w:rFonts w:cs="Times"/>
                <w:sz w:val="22"/>
                <w:szCs w:val="22"/>
                <w:lang w:val="en-US"/>
              </w:rPr>
              <w:t>programmes</w:t>
            </w:r>
            <w:proofErr w:type="spellEnd"/>
            <w:r w:rsidR="00B47953">
              <w:rPr>
                <w:rFonts w:cs="Times"/>
                <w:sz w:val="22"/>
                <w:szCs w:val="22"/>
                <w:lang w:val="en-US"/>
              </w:rPr>
              <w:t xml:space="preserve"> of the United Nations system.</w:t>
            </w:r>
          </w:p>
          <w:p w:rsidR="00401961" w:rsidRPr="00B27F37" w:rsidRDefault="00B47953" w:rsidP="007B009B">
            <w:pPr>
              <w:widowControl w:val="0"/>
              <w:autoSpaceDE w:val="0"/>
              <w:autoSpaceDN w:val="0"/>
              <w:adjustRightInd w:val="0"/>
              <w:spacing w:after="240"/>
              <w:rPr>
                <w:rFonts w:cs="Times"/>
                <w:sz w:val="22"/>
                <w:szCs w:val="22"/>
                <w:lang w:val="en-US"/>
              </w:rPr>
            </w:pPr>
            <w:r>
              <w:rPr>
                <w:rFonts w:cs="Times"/>
                <w:sz w:val="22"/>
                <w:szCs w:val="22"/>
                <w:lang w:val="en-US"/>
              </w:rPr>
              <w:t>The UN-SWAP</w:t>
            </w:r>
            <w:r w:rsidR="00401961" w:rsidRPr="00B27F37">
              <w:rPr>
                <w:rFonts w:cs="Times"/>
                <w:sz w:val="22"/>
                <w:szCs w:val="22"/>
                <w:lang w:val="en-US"/>
              </w:rPr>
              <w:t xml:space="preserve"> includes a set of 15 system-wide performance indicators that establish a common understanding of what it means to achieve gender equality and the empowerment of women and a common method to work towards it. The UN</w:t>
            </w:r>
            <w:r>
              <w:rPr>
                <w:rFonts w:cs="Times"/>
                <w:sz w:val="22"/>
                <w:szCs w:val="22"/>
                <w:lang w:val="en-US"/>
              </w:rPr>
              <w:t>-</w:t>
            </w:r>
            <w:r w:rsidR="00401961" w:rsidRPr="00B27F37">
              <w:rPr>
                <w:rFonts w:cs="Times"/>
                <w:sz w:val="22"/>
                <w:szCs w:val="22"/>
                <w:lang w:val="en-US"/>
              </w:rPr>
              <w:t xml:space="preserve"> SWAP also establishes a progressive sliding scale of standards, including the minimum, to which UN system entities are to adhere and aspire to in their work on gender equality and the empowerment of women at the corporate level.</w:t>
            </w:r>
          </w:p>
          <w:p w:rsidR="00401961" w:rsidRDefault="00401961"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p w:rsidR="0012120F" w:rsidRDefault="0012120F" w:rsidP="007B009B">
            <w:pPr>
              <w:rPr>
                <w:b/>
                <w:lang w:val="en-US"/>
              </w:rPr>
            </w:pPr>
          </w:p>
        </w:tc>
        <w:tc>
          <w:tcPr>
            <w:tcW w:w="6946" w:type="dxa"/>
          </w:tcPr>
          <w:p w:rsidR="00401961" w:rsidRDefault="00401961" w:rsidP="007B009B">
            <w:pPr>
              <w:widowControl w:val="0"/>
              <w:autoSpaceDE w:val="0"/>
              <w:autoSpaceDN w:val="0"/>
              <w:adjustRightInd w:val="0"/>
              <w:spacing w:after="240"/>
              <w:rPr>
                <w:rFonts w:cs="Times"/>
                <w:b/>
                <w:sz w:val="22"/>
                <w:szCs w:val="22"/>
                <w:lang w:val="en-US"/>
              </w:rPr>
            </w:pPr>
            <w:r w:rsidRPr="007B009B">
              <w:rPr>
                <w:rFonts w:cs="Times"/>
                <w:b/>
                <w:sz w:val="22"/>
                <w:szCs w:val="22"/>
                <w:lang w:val="en-US"/>
              </w:rPr>
              <w:t xml:space="preserve">The 15 UN SWAP Performance Indicators are organized around </w:t>
            </w:r>
            <w:r w:rsidR="00B47953">
              <w:rPr>
                <w:rFonts w:cs="Times"/>
                <w:b/>
                <w:sz w:val="22"/>
                <w:szCs w:val="22"/>
                <w:lang w:val="en-US"/>
              </w:rPr>
              <w:t>T</w:t>
            </w:r>
            <w:r w:rsidRPr="007B009B">
              <w:rPr>
                <w:rFonts w:cs="Times"/>
                <w:b/>
                <w:sz w:val="22"/>
                <w:szCs w:val="22"/>
                <w:lang w:val="en-US"/>
              </w:rPr>
              <w:t>he six elements of the 2006 Chief Executives Board for Coordination (CEB) policy that called for the development of the UN SWAP (CEB/2006/2)</w:t>
            </w:r>
            <w:r w:rsidR="00B47953">
              <w:rPr>
                <w:rFonts w:cs="Times"/>
                <w:b/>
                <w:sz w:val="22"/>
                <w:szCs w:val="22"/>
                <w:lang w:val="en-US"/>
              </w:rPr>
              <w:t>, and their respective performance standards/indicators</w:t>
            </w:r>
            <w:r w:rsidRPr="007B009B">
              <w:rPr>
                <w:rFonts w:cs="Times"/>
                <w:b/>
                <w:sz w:val="22"/>
                <w:szCs w:val="22"/>
                <w:lang w:val="en-US"/>
              </w:rPr>
              <w:t>:</w:t>
            </w:r>
          </w:p>
          <w:p w:rsidR="00B47953" w:rsidRDefault="00B47953" w:rsidP="007B009B">
            <w:pPr>
              <w:widowControl w:val="0"/>
              <w:autoSpaceDE w:val="0"/>
              <w:autoSpaceDN w:val="0"/>
              <w:adjustRightInd w:val="0"/>
              <w:spacing w:after="240"/>
              <w:rPr>
                <w:rFonts w:cs="Times"/>
                <w:b/>
                <w:sz w:val="22"/>
                <w:szCs w:val="22"/>
                <w:lang w:val="en-US"/>
              </w:rPr>
            </w:pPr>
          </w:p>
          <w:tbl>
            <w:tblPr>
              <w:tblStyle w:val="TableGrid"/>
              <w:tblW w:w="0" w:type="auto"/>
              <w:tblLayout w:type="fixed"/>
              <w:tblLook w:val="04A0" w:firstRow="1" w:lastRow="0" w:firstColumn="1" w:lastColumn="0" w:noHBand="0" w:noVBand="1"/>
            </w:tblPr>
            <w:tblGrid>
              <w:gridCol w:w="3489"/>
              <w:gridCol w:w="3489"/>
            </w:tblGrid>
            <w:tr w:rsidR="00BF09F1" w:rsidRPr="00702499" w:rsidTr="00BD59EA">
              <w:trPr>
                <w:trHeight w:val="1124"/>
              </w:trPr>
              <w:tc>
                <w:tcPr>
                  <w:tcW w:w="3489" w:type="dxa"/>
                </w:tcPr>
                <w:p w:rsidR="00BF09F1" w:rsidRPr="007B009B" w:rsidRDefault="00BF09F1" w:rsidP="003F6BEF">
                  <w:pPr>
                    <w:widowControl w:val="0"/>
                    <w:autoSpaceDE w:val="0"/>
                    <w:autoSpaceDN w:val="0"/>
                    <w:adjustRightInd w:val="0"/>
                    <w:spacing w:after="240"/>
                    <w:rPr>
                      <w:rFonts w:cs="Times"/>
                      <w:b/>
                      <w:bCs/>
                      <w:sz w:val="22"/>
                      <w:szCs w:val="22"/>
                      <w:lang w:val="en-US"/>
                    </w:rPr>
                  </w:pPr>
                  <w:r>
                    <w:rPr>
                      <w:rFonts w:cs="Times"/>
                      <w:b/>
                      <w:sz w:val="22"/>
                      <w:szCs w:val="22"/>
                      <w:lang w:val="en-US"/>
                    </w:rPr>
                    <w:t>ELEMENTS/CLUSTERS OF UN-SWAP</w:t>
                  </w:r>
                </w:p>
              </w:tc>
              <w:tc>
                <w:tcPr>
                  <w:tcW w:w="3489" w:type="dxa"/>
                </w:tcPr>
                <w:p w:rsidR="00BF09F1" w:rsidRDefault="00BF09F1" w:rsidP="003F6BEF">
                  <w:pPr>
                    <w:widowControl w:val="0"/>
                    <w:autoSpaceDE w:val="0"/>
                    <w:autoSpaceDN w:val="0"/>
                    <w:adjustRightInd w:val="0"/>
                    <w:rPr>
                      <w:rFonts w:cs="Times"/>
                      <w:sz w:val="22"/>
                      <w:szCs w:val="22"/>
                      <w:lang w:val="en-US"/>
                    </w:rPr>
                  </w:pPr>
                  <w:r>
                    <w:rPr>
                      <w:rFonts w:cs="Times"/>
                      <w:b/>
                      <w:sz w:val="22"/>
                      <w:szCs w:val="22"/>
                      <w:lang w:val="en-US"/>
                    </w:rPr>
                    <w:t>PERORMANCE STANDARDS/INDICATORS</w:t>
                  </w:r>
                </w:p>
              </w:tc>
            </w:tr>
            <w:tr w:rsidR="00401961" w:rsidRPr="008C66C4" w:rsidTr="00BD59EA">
              <w:trPr>
                <w:trHeight w:val="1124"/>
              </w:trPr>
              <w:tc>
                <w:tcPr>
                  <w:tcW w:w="3489" w:type="dxa"/>
                </w:tcPr>
                <w:p w:rsidR="00401961" w:rsidRPr="007B009B" w:rsidRDefault="00401961" w:rsidP="003F6BEF">
                  <w:pPr>
                    <w:widowControl w:val="0"/>
                    <w:autoSpaceDE w:val="0"/>
                    <w:autoSpaceDN w:val="0"/>
                    <w:adjustRightInd w:val="0"/>
                    <w:spacing w:after="240"/>
                    <w:rPr>
                      <w:rFonts w:cs="Times"/>
                      <w:sz w:val="22"/>
                      <w:szCs w:val="22"/>
                      <w:lang w:val="en-US"/>
                    </w:rPr>
                  </w:pPr>
                  <w:r w:rsidRPr="007B009B">
                    <w:rPr>
                      <w:rFonts w:cs="Times"/>
                      <w:b/>
                      <w:bCs/>
                      <w:sz w:val="22"/>
                      <w:szCs w:val="22"/>
                      <w:lang w:val="en-US"/>
                    </w:rPr>
                    <w:t>Strengthening accountability</w:t>
                  </w:r>
                </w:p>
                <w:p w:rsidR="00401961" w:rsidRDefault="00401961" w:rsidP="007B009B">
                  <w:pPr>
                    <w:widowControl w:val="0"/>
                    <w:autoSpaceDE w:val="0"/>
                    <w:autoSpaceDN w:val="0"/>
                    <w:adjustRightInd w:val="0"/>
                    <w:spacing w:after="240"/>
                    <w:rPr>
                      <w:rFonts w:cs="Times"/>
                      <w:b/>
                      <w:sz w:val="22"/>
                      <w:szCs w:val="22"/>
                      <w:lang w:val="en-US"/>
                    </w:rPr>
                  </w:pPr>
                </w:p>
              </w:tc>
              <w:tc>
                <w:tcPr>
                  <w:tcW w:w="3489" w:type="dxa"/>
                </w:tcPr>
                <w:p w:rsidR="00401961" w:rsidRPr="007B009B" w:rsidRDefault="00401961" w:rsidP="003F6BEF">
                  <w:pPr>
                    <w:widowControl w:val="0"/>
                    <w:autoSpaceDE w:val="0"/>
                    <w:autoSpaceDN w:val="0"/>
                    <w:adjustRightInd w:val="0"/>
                    <w:rPr>
                      <w:rFonts w:cs="Times"/>
                      <w:sz w:val="22"/>
                      <w:szCs w:val="22"/>
                      <w:lang w:val="en-US"/>
                    </w:rPr>
                  </w:pPr>
                  <w:r>
                    <w:rPr>
                      <w:rFonts w:cs="Times"/>
                      <w:sz w:val="22"/>
                      <w:szCs w:val="22"/>
                      <w:lang w:val="en-US"/>
                    </w:rPr>
                    <w:t xml:space="preserve">1. </w:t>
                  </w:r>
                  <w:r w:rsidRPr="007B009B">
                    <w:rPr>
                      <w:rFonts w:cs="Times"/>
                      <w:sz w:val="22"/>
                      <w:szCs w:val="22"/>
                      <w:lang w:val="en-US"/>
                    </w:rPr>
                    <w:t>Policy and plan</w:t>
                  </w:r>
                </w:p>
                <w:p w:rsidR="00401961" w:rsidRPr="003F6BEF"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2. Gender responsive performance management</w:t>
                  </w:r>
                </w:p>
              </w:tc>
            </w:tr>
            <w:tr w:rsidR="00401961" w:rsidRPr="008C66C4" w:rsidTr="00BD59EA">
              <w:trPr>
                <w:trHeight w:val="800"/>
              </w:trPr>
              <w:tc>
                <w:tcPr>
                  <w:tcW w:w="3489" w:type="dxa"/>
                </w:tcPr>
                <w:p w:rsidR="00401961" w:rsidRPr="003F6BEF" w:rsidRDefault="00401961" w:rsidP="003F6BEF">
                  <w:pPr>
                    <w:widowControl w:val="0"/>
                    <w:autoSpaceDE w:val="0"/>
                    <w:autoSpaceDN w:val="0"/>
                    <w:adjustRightInd w:val="0"/>
                    <w:spacing w:after="240"/>
                    <w:rPr>
                      <w:rFonts w:cs="Times"/>
                      <w:sz w:val="22"/>
                      <w:szCs w:val="22"/>
                      <w:lang w:val="en-US"/>
                    </w:rPr>
                  </w:pPr>
                  <w:r w:rsidRPr="007B009B">
                    <w:rPr>
                      <w:rFonts w:cs="Times"/>
                      <w:b/>
                      <w:bCs/>
                      <w:sz w:val="22"/>
                      <w:szCs w:val="22"/>
                      <w:lang w:val="en-US"/>
                    </w:rPr>
                    <w:t>Enhancing results-based management</w:t>
                  </w:r>
                </w:p>
              </w:tc>
              <w:tc>
                <w:tcPr>
                  <w:tcW w:w="3489" w:type="dxa"/>
                </w:tcPr>
                <w:p w:rsidR="00401961" w:rsidRPr="007B009B" w:rsidRDefault="00401961" w:rsidP="003F6BEF">
                  <w:pPr>
                    <w:widowControl w:val="0"/>
                    <w:autoSpaceDE w:val="0"/>
                    <w:autoSpaceDN w:val="0"/>
                    <w:adjustRightInd w:val="0"/>
                    <w:rPr>
                      <w:rFonts w:cs="Times"/>
                      <w:sz w:val="22"/>
                      <w:szCs w:val="22"/>
                      <w:lang w:val="en-US"/>
                    </w:rPr>
                  </w:pPr>
                  <w:r>
                    <w:rPr>
                      <w:rFonts w:cs="Times"/>
                      <w:sz w:val="22"/>
                      <w:szCs w:val="22"/>
                      <w:lang w:val="en-US"/>
                    </w:rPr>
                    <w:t xml:space="preserve">3. </w:t>
                  </w:r>
                  <w:r w:rsidRPr="007B009B">
                    <w:rPr>
                      <w:rFonts w:cs="Times"/>
                      <w:sz w:val="22"/>
                      <w:szCs w:val="22"/>
                      <w:lang w:val="en-US"/>
                    </w:rPr>
                    <w:t>Strategic planning</w:t>
                  </w:r>
                </w:p>
                <w:p w:rsidR="00401961" w:rsidRPr="003F6BEF"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4. Monitoring and reporting</w:t>
                  </w:r>
                </w:p>
              </w:tc>
            </w:tr>
            <w:tr w:rsidR="00401961" w:rsidRPr="008C66C4" w:rsidTr="00BD59EA">
              <w:tc>
                <w:tcPr>
                  <w:tcW w:w="3489" w:type="dxa"/>
                </w:tcPr>
                <w:p w:rsidR="00401961" w:rsidRPr="003F6BEF" w:rsidRDefault="00401961" w:rsidP="007B009B">
                  <w:pPr>
                    <w:widowControl w:val="0"/>
                    <w:autoSpaceDE w:val="0"/>
                    <w:autoSpaceDN w:val="0"/>
                    <w:adjustRightInd w:val="0"/>
                    <w:spacing w:after="240"/>
                    <w:rPr>
                      <w:rFonts w:cs="Times"/>
                      <w:sz w:val="22"/>
                      <w:szCs w:val="22"/>
                      <w:lang w:val="en-US"/>
                    </w:rPr>
                  </w:pPr>
                  <w:r w:rsidRPr="007B009B">
                    <w:rPr>
                      <w:rFonts w:cs="Times"/>
                      <w:b/>
                      <w:bCs/>
                      <w:sz w:val="22"/>
                      <w:szCs w:val="22"/>
                      <w:lang w:val="en-US"/>
                    </w:rPr>
                    <w:t>Establishing oversight through monitoring, evaluation and reporting</w:t>
                  </w:r>
                </w:p>
              </w:tc>
              <w:tc>
                <w:tcPr>
                  <w:tcW w:w="3489" w:type="dxa"/>
                </w:tcPr>
                <w:p w:rsidR="00401961" w:rsidRPr="007B009B" w:rsidRDefault="00401961" w:rsidP="003F6BEF">
                  <w:pPr>
                    <w:widowControl w:val="0"/>
                    <w:autoSpaceDE w:val="0"/>
                    <w:autoSpaceDN w:val="0"/>
                    <w:adjustRightInd w:val="0"/>
                    <w:rPr>
                      <w:rFonts w:cs="Times"/>
                      <w:sz w:val="22"/>
                      <w:szCs w:val="22"/>
                      <w:lang w:val="en-US"/>
                    </w:rPr>
                  </w:pPr>
                  <w:r>
                    <w:rPr>
                      <w:rFonts w:cs="Times"/>
                      <w:sz w:val="22"/>
                      <w:szCs w:val="22"/>
                      <w:lang w:val="en-US"/>
                    </w:rPr>
                    <w:t xml:space="preserve">5. </w:t>
                  </w:r>
                  <w:r w:rsidRPr="007B009B">
                    <w:rPr>
                      <w:rFonts w:cs="Times"/>
                      <w:sz w:val="22"/>
                      <w:szCs w:val="22"/>
                      <w:lang w:val="en-US"/>
                    </w:rPr>
                    <w:t>Evaluation</w:t>
                  </w:r>
                </w:p>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 xml:space="preserve">6. Gender responsive auditing </w:t>
                  </w:r>
                </w:p>
                <w:p w:rsidR="00401961" w:rsidRPr="003F6BEF"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 xml:space="preserve">7. </w:t>
                  </w:r>
                  <w:r>
                    <w:rPr>
                      <w:rFonts w:cs="Times"/>
                      <w:sz w:val="22"/>
                      <w:szCs w:val="22"/>
                      <w:lang w:val="en-US"/>
                    </w:rPr>
                    <w:t>Program</w:t>
                  </w:r>
                  <w:r w:rsidRPr="007B009B">
                    <w:rPr>
                      <w:rFonts w:cs="Times"/>
                      <w:sz w:val="22"/>
                      <w:szCs w:val="22"/>
                      <w:lang w:val="en-US"/>
                    </w:rPr>
                    <w:t xml:space="preserve"> review</w:t>
                  </w:r>
                </w:p>
              </w:tc>
            </w:tr>
            <w:tr w:rsidR="00401961" w:rsidTr="00BD59EA">
              <w:tc>
                <w:tcPr>
                  <w:tcW w:w="3489" w:type="dxa"/>
                </w:tcPr>
                <w:p w:rsidR="00401961" w:rsidRPr="003F6BEF" w:rsidRDefault="00401961" w:rsidP="003F6BEF">
                  <w:pPr>
                    <w:widowControl w:val="0"/>
                    <w:autoSpaceDE w:val="0"/>
                    <w:autoSpaceDN w:val="0"/>
                    <w:adjustRightInd w:val="0"/>
                    <w:spacing w:after="240"/>
                    <w:rPr>
                      <w:rFonts w:cs="Times"/>
                      <w:sz w:val="22"/>
                      <w:szCs w:val="22"/>
                      <w:lang w:val="en-US"/>
                    </w:rPr>
                  </w:pPr>
                  <w:r w:rsidRPr="007B009B">
                    <w:rPr>
                      <w:rFonts w:cs="Times"/>
                      <w:b/>
                      <w:bCs/>
                      <w:sz w:val="22"/>
                      <w:szCs w:val="22"/>
                      <w:lang w:val="en-US"/>
                    </w:rPr>
                    <w:t>Allocating sufficient human and financial resources</w:t>
                  </w:r>
                </w:p>
              </w:tc>
              <w:tc>
                <w:tcPr>
                  <w:tcW w:w="3489" w:type="dxa"/>
                </w:tcPr>
                <w:p w:rsidR="00401961" w:rsidRPr="007B009B" w:rsidRDefault="00401961" w:rsidP="003F6BEF">
                  <w:pPr>
                    <w:widowControl w:val="0"/>
                    <w:autoSpaceDE w:val="0"/>
                    <w:autoSpaceDN w:val="0"/>
                    <w:adjustRightInd w:val="0"/>
                    <w:rPr>
                      <w:rFonts w:cs="Times"/>
                      <w:sz w:val="22"/>
                      <w:szCs w:val="22"/>
                      <w:lang w:val="en-US"/>
                    </w:rPr>
                  </w:pPr>
                  <w:r>
                    <w:rPr>
                      <w:rFonts w:cs="Times"/>
                      <w:sz w:val="22"/>
                      <w:szCs w:val="22"/>
                      <w:lang w:val="en-US"/>
                    </w:rPr>
                    <w:t xml:space="preserve">8. </w:t>
                  </w:r>
                  <w:r w:rsidRPr="007B009B">
                    <w:rPr>
                      <w:rFonts w:cs="Times"/>
                      <w:sz w:val="22"/>
                      <w:szCs w:val="22"/>
                      <w:lang w:val="en-US"/>
                    </w:rPr>
                    <w:t xml:space="preserve">Financial resource tracking </w:t>
                  </w:r>
                </w:p>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 xml:space="preserve">9. Financial resource allocation </w:t>
                  </w:r>
                </w:p>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10. Gender architecture</w:t>
                  </w:r>
                </w:p>
                <w:p w:rsidR="00401961" w:rsidRPr="003F6BEF"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11. Organizational culture</w:t>
                  </w:r>
                </w:p>
              </w:tc>
            </w:tr>
            <w:tr w:rsidR="00401961" w:rsidTr="00BD59EA">
              <w:tc>
                <w:tcPr>
                  <w:tcW w:w="3489" w:type="dxa"/>
                </w:tcPr>
                <w:p w:rsidR="00401961" w:rsidRPr="003F6BEF" w:rsidRDefault="00401961" w:rsidP="003F6BEF">
                  <w:pPr>
                    <w:widowControl w:val="0"/>
                    <w:autoSpaceDE w:val="0"/>
                    <w:autoSpaceDN w:val="0"/>
                    <w:adjustRightInd w:val="0"/>
                    <w:spacing w:after="240"/>
                    <w:rPr>
                      <w:rFonts w:cs="Times"/>
                      <w:sz w:val="22"/>
                      <w:szCs w:val="22"/>
                      <w:lang w:val="en-US"/>
                    </w:rPr>
                  </w:pPr>
                  <w:r w:rsidRPr="007B009B">
                    <w:rPr>
                      <w:rFonts w:cs="Times"/>
                      <w:b/>
                      <w:bCs/>
                      <w:sz w:val="22"/>
                      <w:szCs w:val="22"/>
                      <w:lang w:val="en-US"/>
                    </w:rPr>
                    <w:t>Developing and/or strengthening staff capacity and competency in gender mainstreaming</w:t>
                  </w:r>
                </w:p>
              </w:tc>
              <w:tc>
                <w:tcPr>
                  <w:tcW w:w="3489" w:type="dxa"/>
                </w:tcPr>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 xml:space="preserve">12. Assessment </w:t>
                  </w:r>
                </w:p>
                <w:p w:rsidR="00401961" w:rsidRPr="003F6BEF"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13. Development</w:t>
                  </w:r>
                </w:p>
              </w:tc>
            </w:tr>
            <w:tr w:rsidR="00401961" w:rsidRPr="008C66C4" w:rsidTr="00BD59EA">
              <w:tc>
                <w:tcPr>
                  <w:tcW w:w="3489" w:type="dxa"/>
                </w:tcPr>
                <w:p w:rsidR="00401961" w:rsidRPr="003F6BEF" w:rsidRDefault="00401961" w:rsidP="003F6BEF">
                  <w:pPr>
                    <w:widowControl w:val="0"/>
                    <w:autoSpaceDE w:val="0"/>
                    <w:autoSpaceDN w:val="0"/>
                    <w:adjustRightInd w:val="0"/>
                    <w:spacing w:after="240"/>
                    <w:rPr>
                      <w:rFonts w:cs="Times"/>
                      <w:sz w:val="22"/>
                      <w:szCs w:val="22"/>
                      <w:lang w:val="en-US"/>
                    </w:rPr>
                  </w:pPr>
                  <w:r w:rsidRPr="007B009B">
                    <w:rPr>
                      <w:rFonts w:cs="Times"/>
                      <w:b/>
                      <w:bCs/>
                      <w:sz w:val="22"/>
                      <w:szCs w:val="22"/>
                      <w:lang w:val="en-US"/>
                    </w:rPr>
                    <w:t>Ensuring coherence/coordination and knowledge/ information management at the global,</w:t>
                  </w:r>
                  <w:r w:rsidR="003D2E7A">
                    <w:rPr>
                      <w:rFonts w:cs="Times"/>
                      <w:b/>
                      <w:bCs/>
                      <w:sz w:val="22"/>
                      <w:szCs w:val="22"/>
                      <w:lang w:val="en-US"/>
                    </w:rPr>
                    <w:t xml:space="preserve"> </w:t>
                  </w:r>
                  <w:r w:rsidRPr="007B009B">
                    <w:rPr>
                      <w:rFonts w:cs="Times"/>
                      <w:b/>
                      <w:bCs/>
                      <w:sz w:val="22"/>
                      <w:szCs w:val="22"/>
                      <w:lang w:val="en-US"/>
                    </w:rPr>
                    <w:t>regional and national level</w:t>
                  </w:r>
                </w:p>
              </w:tc>
              <w:tc>
                <w:tcPr>
                  <w:tcW w:w="3489" w:type="dxa"/>
                </w:tcPr>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 xml:space="preserve">14. Knowledge generation and communication </w:t>
                  </w:r>
                </w:p>
                <w:p w:rsidR="00401961" w:rsidRPr="007B009B" w:rsidRDefault="00401961" w:rsidP="003F6BEF">
                  <w:pPr>
                    <w:widowControl w:val="0"/>
                    <w:autoSpaceDE w:val="0"/>
                    <w:autoSpaceDN w:val="0"/>
                    <w:adjustRightInd w:val="0"/>
                    <w:rPr>
                      <w:rFonts w:cs="Times"/>
                      <w:sz w:val="22"/>
                      <w:szCs w:val="22"/>
                      <w:lang w:val="en-US"/>
                    </w:rPr>
                  </w:pPr>
                  <w:r w:rsidRPr="007B009B">
                    <w:rPr>
                      <w:rFonts w:cs="Times"/>
                      <w:sz w:val="22"/>
                      <w:szCs w:val="22"/>
                      <w:lang w:val="en-US"/>
                    </w:rPr>
                    <w:t>15. Coherence</w:t>
                  </w:r>
                </w:p>
                <w:p w:rsidR="00401961" w:rsidRDefault="00401961" w:rsidP="003F6BEF">
                  <w:pPr>
                    <w:widowControl w:val="0"/>
                    <w:autoSpaceDE w:val="0"/>
                    <w:autoSpaceDN w:val="0"/>
                    <w:adjustRightInd w:val="0"/>
                    <w:rPr>
                      <w:rFonts w:cs="Times"/>
                      <w:b/>
                      <w:sz w:val="22"/>
                      <w:szCs w:val="22"/>
                      <w:lang w:val="en-US"/>
                    </w:rPr>
                  </w:pPr>
                </w:p>
              </w:tc>
            </w:tr>
          </w:tbl>
          <w:p w:rsidR="00401961" w:rsidRPr="007B009B" w:rsidRDefault="00401961" w:rsidP="003F6BEF">
            <w:pPr>
              <w:widowControl w:val="0"/>
              <w:autoSpaceDE w:val="0"/>
              <w:autoSpaceDN w:val="0"/>
              <w:adjustRightInd w:val="0"/>
              <w:spacing w:after="240"/>
              <w:rPr>
                <w:rFonts w:cs="Times"/>
                <w:sz w:val="22"/>
                <w:szCs w:val="22"/>
                <w:lang w:val="en-US"/>
              </w:rPr>
            </w:pPr>
          </w:p>
          <w:p w:rsidR="00401961" w:rsidRDefault="00401961" w:rsidP="003F6BEF">
            <w:pPr>
              <w:widowControl w:val="0"/>
              <w:autoSpaceDE w:val="0"/>
              <w:autoSpaceDN w:val="0"/>
              <w:adjustRightInd w:val="0"/>
              <w:spacing w:after="240"/>
              <w:rPr>
                <w:rFonts w:cs="Arial"/>
                <w:b/>
                <w:bCs/>
                <w:sz w:val="22"/>
                <w:szCs w:val="22"/>
                <w:lang w:val="en-US"/>
              </w:rPr>
            </w:pPr>
            <w:r>
              <w:rPr>
                <w:rFonts w:cs="Arial"/>
                <w:b/>
                <w:bCs/>
                <w:sz w:val="22"/>
                <w:szCs w:val="22"/>
                <w:lang w:val="en-US"/>
              </w:rPr>
              <w:t>RESOURCES:</w:t>
            </w:r>
          </w:p>
          <w:p w:rsidR="00401961" w:rsidRPr="00CE50F7" w:rsidRDefault="00401961" w:rsidP="003F6BEF">
            <w:pPr>
              <w:widowControl w:val="0"/>
              <w:autoSpaceDE w:val="0"/>
              <w:autoSpaceDN w:val="0"/>
              <w:adjustRightInd w:val="0"/>
              <w:spacing w:after="240"/>
              <w:rPr>
                <w:rFonts w:cs="Arial"/>
                <w:bCs/>
                <w:sz w:val="22"/>
                <w:szCs w:val="22"/>
                <w:lang w:val="fr-CH"/>
              </w:rPr>
            </w:pPr>
            <w:r w:rsidRPr="00CE50F7">
              <w:rPr>
                <w:rFonts w:cs="Arial"/>
                <w:bCs/>
                <w:sz w:val="22"/>
                <w:szCs w:val="22"/>
                <w:lang w:val="fr-CH"/>
              </w:rPr>
              <w:t xml:space="preserve">UN SWAP brochure: </w:t>
            </w:r>
            <w:hyperlink r:id="rId35" w:history="1">
              <w:r w:rsidRPr="00CE50F7">
                <w:rPr>
                  <w:rStyle w:val="Hyperlink"/>
                  <w:lang w:val="fr-CH"/>
                </w:rPr>
                <w:t>http://www.unwomen.org/wp-content/uploads/2012/04/UN-SWAP-brochure.pdf</w:t>
              </w:r>
            </w:hyperlink>
          </w:p>
          <w:p w:rsidR="00401961" w:rsidRPr="00B34B6C" w:rsidRDefault="00401961" w:rsidP="003F6BEF">
            <w:pPr>
              <w:widowControl w:val="0"/>
              <w:autoSpaceDE w:val="0"/>
              <w:autoSpaceDN w:val="0"/>
              <w:adjustRightInd w:val="0"/>
              <w:spacing w:after="240"/>
              <w:rPr>
                <w:rFonts w:cs="Arial"/>
                <w:bCs/>
                <w:sz w:val="22"/>
                <w:szCs w:val="22"/>
                <w:lang w:val="en-US"/>
              </w:rPr>
            </w:pPr>
            <w:r>
              <w:rPr>
                <w:rFonts w:cs="Arial"/>
                <w:bCs/>
                <w:sz w:val="22"/>
                <w:szCs w:val="22"/>
                <w:lang w:val="en-US"/>
              </w:rPr>
              <w:t xml:space="preserve">UN SWAP framework: </w:t>
            </w:r>
            <w:r w:rsidRPr="009919E6">
              <w:rPr>
                <w:rFonts w:cs="Arial"/>
                <w:bCs/>
                <w:sz w:val="22"/>
                <w:szCs w:val="22"/>
                <w:highlight w:val="green"/>
                <w:lang w:val="en-US"/>
              </w:rPr>
              <w:t>http://www.unwomen.org/wp-content/uploads/2012/04/UN-SWAP-Framework-Dec-2012.pdf</w:t>
            </w:r>
          </w:p>
        </w:tc>
      </w:tr>
      <w:tr w:rsidR="0012120F" w:rsidRPr="008C66C4" w:rsidTr="00BD59EA">
        <w:trPr>
          <w:trHeight w:val="170"/>
        </w:trPr>
        <w:tc>
          <w:tcPr>
            <w:tcW w:w="6062" w:type="dxa"/>
          </w:tcPr>
          <w:p w:rsidR="0012120F" w:rsidRDefault="0012120F" w:rsidP="007B009B">
            <w:pPr>
              <w:rPr>
                <w:rFonts w:cs="Times"/>
                <w:b/>
                <w:sz w:val="22"/>
                <w:szCs w:val="22"/>
                <w:lang w:val="en-US"/>
              </w:rPr>
            </w:pPr>
            <w:r>
              <w:rPr>
                <w:rFonts w:cs="Times"/>
                <w:b/>
                <w:sz w:val="22"/>
                <w:szCs w:val="22"/>
                <w:lang w:val="en-US"/>
              </w:rPr>
              <w:t>13. WHY</w:t>
            </w:r>
            <w:r w:rsidR="00BA1528">
              <w:rPr>
                <w:rFonts w:cs="Times"/>
                <w:b/>
                <w:sz w:val="22"/>
                <w:szCs w:val="22"/>
                <w:lang w:val="en-US"/>
              </w:rPr>
              <w:t xml:space="preserve"> IS</w:t>
            </w:r>
            <w:r>
              <w:rPr>
                <w:rFonts w:cs="Times"/>
                <w:b/>
                <w:sz w:val="22"/>
                <w:szCs w:val="22"/>
                <w:lang w:val="en-US"/>
              </w:rPr>
              <w:t xml:space="preserve"> REPORTING ON THE SW</w:t>
            </w:r>
            <w:r w:rsidR="00BA1528">
              <w:rPr>
                <w:rFonts w:cs="Times"/>
                <w:b/>
                <w:sz w:val="22"/>
                <w:szCs w:val="22"/>
                <w:lang w:val="en-US"/>
              </w:rPr>
              <w:t>A</w:t>
            </w:r>
            <w:r>
              <w:rPr>
                <w:rFonts w:cs="Times"/>
                <w:b/>
                <w:sz w:val="22"/>
                <w:szCs w:val="22"/>
                <w:lang w:val="en-US"/>
              </w:rPr>
              <w:t>P IMPORTANT?</w:t>
            </w:r>
          </w:p>
          <w:p w:rsidR="0012120F" w:rsidRDefault="0012120F" w:rsidP="007B009B">
            <w:pPr>
              <w:rPr>
                <w:rFonts w:cs="Times"/>
                <w:b/>
                <w:sz w:val="22"/>
                <w:szCs w:val="22"/>
                <w:lang w:val="en-US"/>
              </w:rPr>
            </w:pPr>
          </w:p>
          <w:p w:rsidR="0012120F" w:rsidRPr="0012120F" w:rsidRDefault="0012120F" w:rsidP="0012120F">
            <w:pPr>
              <w:widowControl w:val="0"/>
              <w:autoSpaceDE w:val="0"/>
              <w:autoSpaceDN w:val="0"/>
              <w:adjustRightInd w:val="0"/>
              <w:spacing w:after="240"/>
              <w:rPr>
                <w:rFonts w:cs="Times"/>
                <w:sz w:val="22"/>
                <w:szCs w:val="22"/>
                <w:lang w:val="en-US"/>
              </w:rPr>
            </w:pPr>
            <w:r w:rsidRPr="0012120F">
              <w:rPr>
                <w:rFonts w:cs="Times"/>
                <w:sz w:val="22"/>
                <w:szCs w:val="22"/>
                <w:lang w:val="en-US"/>
              </w:rPr>
              <w:t>The UN SWAP will enhance the UN system’s ability to</w:t>
            </w:r>
            <w:r w:rsidR="006A7927">
              <w:rPr>
                <w:rFonts w:cs="Times"/>
                <w:sz w:val="22"/>
                <w:szCs w:val="22"/>
                <w:lang w:val="en-US"/>
              </w:rPr>
              <w:t xml:space="preserve"> </w:t>
            </w:r>
            <w:r w:rsidRPr="0012120F">
              <w:rPr>
                <w:rFonts w:cs="Times"/>
                <w:sz w:val="22"/>
                <w:szCs w:val="22"/>
                <w:lang w:val="en-US"/>
              </w:rPr>
              <w:t xml:space="preserve">hold itself accountable for </w:t>
            </w:r>
            <w:r w:rsidR="006A7927">
              <w:rPr>
                <w:rFonts w:cs="Times"/>
                <w:sz w:val="22"/>
                <w:szCs w:val="22"/>
                <w:lang w:val="en-US"/>
              </w:rPr>
              <w:t xml:space="preserve">more </w:t>
            </w:r>
            <w:r w:rsidRPr="0012120F">
              <w:rPr>
                <w:rFonts w:cs="Times"/>
                <w:sz w:val="22"/>
                <w:szCs w:val="22"/>
                <w:lang w:val="en-US"/>
              </w:rPr>
              <w:t xml:space="preserve">unified and comprehensive </w:t>
            </w:r>
            <w:r w:rsidR="006A7927">
              <w:rPr>
                <w:rFonts w:cs="Times"/>
                <w:sz w:val="22"/>
                <w:szCs w:val="22"/>
                <w:lang w:val="en-US"/>
              </w:rPr>
              <w:t xml:space="preserve">delivery </w:t>
            </w:r>
            <w:r w:rsidRPr="0012120F">
              <w:rPr>
                <w:rFonts w:cs="Times"/>
                <w:sz w:val="22"/>
                <w:szCs w:val="22"/>
                <w:lang w:val="en-US"/>
              </w:rPr>
              <w:t>in support of gender equality and the empowerment of women</w:t>
            </w:r>
            <w:r w:rsidR="006A7927">
              <w:rPr>
                <w:rFonts w:cs="Times"/>
                <w:sz w:val="22"/>
                <w:szCs w:val="22"/>
                <w:lang w:val="en-US"/>
              </w:rPr>
              <w:t xml:space="preserve"> in all of its work</w:t>
            </w:r>
            <w:r w:rsidRPr="0012120F">
              <w:rPr>
                <w:rFonts w:cs="Times"/>
                <w:sz w:val="22"/>
                <w:szCs w:val="22"/>
                <w:lang w:val="en-US"/>
              </w:rPr>
              <w:t>.</w:t>
            </w:r>
          </w:p>
          <w:p w:rsidR="0012120F" w:rsidRDefault="0012120F" w:rsidP="007B009B">
            <w:pPr>
              <w:rPr>
                <w:rFonts w:cs="Times"/>
                <w:b/>
                <w:sz w:val="22"/>
                <w:szCs w:val="22"/>
                <w:lang w:val="en-US"/>
              </w:rPr>
            </w:pPr>
          </w:p>
          <w:p w:rsidR="0012120F" w:rsidRDefault="0012120F" w:rsidP="007B009B">
            <w:pPr>
              <w:rPr>
                <w:rFonts w:cs="Times"/>
                <w:b/>
                <w:sz w:val="22"/>
                <w:szCs w:val="22"/>
                <w:lang w:val="en-US"/>
              </w:rPr>
            </w:pPr>
          </w:p>
          <w:p w:rsidR="0012120F" w:rsidRDefault="0012120F" w:rsidP="007B009B">
            <w:pPr>
              <w:rPr>
                <w:rFonts w:cs="Times"/>
                <w:b/>
                <w:sz w:val="22"/>
                <w:szCs w:val="22"/>
                <w:lang w:val="en-US"/>
              </w:rPr>
            </w:pPr>
          </w:p>
          <w:p w:rsidR="0012120F" w:rsidRDefault="0012120F" w:rsidP="007B009B">
            <w:pPr>
              <w:rPr>
                <w:rFonts w:cs="Times"/>
                <w:b/>
                <w:sz w:val="22"/>
                <w:szCs w:val="22"/>
                <w:lang w:val="en-US"/>
              </w:rPr>
            </w:pPr>
          </w:p>
        </w:tc>
        <w:tc>
          <w:tcPr>
            <w:tcW w:w="6946" w:type="dxa"/>
          </w:tcPr>
          <w:p w:rsidR="0012120F" w:rsidRDefault="0012120F" w:rsidP="007B009B">
            <w:pPr>
              <w:widowControl w:val="0"/>
              <w:autoSpaceDE w:val="0"/>
              <w:autoSpaceDN w:val="0"/>
              <w:adjustRightInd w:val="0"/>
              <w:spacing w:after="240"/>
              <w:rPr>
                <w:rFonts w:cs="Times"/>
                <w:b/>
                <w:sz w:val="22"/>
                <w:szCs w:val="22"/>
                <w:lang w:val="en-US"/>
              </w:rPr>
            </w:pPr>
          </w:p>
          <w:p w:rsidR="00013780" w:rsidRPr="00013780" w:rsidRDefault="00CD0FC8" w:rsidP="007B009B">
            <w:pPr>
              <w:widowControl w:val="0"/>
              <w:autoSpaceDE w:val="0"/>
              <w:autoSpaceDN w:val="0"/>
              <w:adjustRightInd w:val="0"/>
              <w:spacing w:after="240"/>
              <w:rPr>
                <w:rFonts w:cs="Times"/>
                <w:b/>
                <w:sz w:val="22"/>
                <w:szCs w:val="22"/>
                <w:lang w:val="en-US"/>
              </w:rPr>
            </w:pPr>
            <w:r w:rsidRPr="00CD0FC8">
              <w:rPr>
                <w:sz w:val="22"/>
                <w:szCs w:val="22"/>
                <w:lang w:val="en-US"/>
              </w:rPr>
              <w:t xml:space="preserve">– “What is not measured is invisible. </w:t>
            </w:r>
            <w:r w:rsidR="006A7927">
              <w:rPr>
                <w:sz w:val="22"/>
                <w:szCs w:val="22"/>
                <w:lang w:val="en-US"/>
              </w:rPr>
              <w:t xml:space="preserve">What is invisible is lost. And what is </w:t>
            </w:r>
            <w:proofErr w:type="gramStart"/>
            <w:r w:rsidR="006A7927">
              <w:rPr>
                <w:sz w:val="22"/>
                <w:szCs w:val="22"/>
                <w:lang w:val="en-US"/>
              </w:rPr>
              <w:t>lost</w:t>
            </w:r>
            <w:r w:rsidRPr="00CD0FC8">
              <w:rPr>
                <w:sz w:val="22"/>
                <w:szCs w:val="22"/>
                <w:lang w:val="en-US"/>
              </w:rPr>
              <w:t>,</w:t>
            </w:r>
            <w:proofErr w:type="gramEnd"/>
            <w:r w:rsidRPr="00CD0FC8">
              <w:rPr>
                <w:sz w:val="22"/>
                <w:szCs w:val="22"/>
                <w:lang w:val="en-US"/>
              </w:rPr>
              <w:t xml:space="preserve"> cannot </w:t>
            </w:r>
            <w:r w:rsidR="006A7927">
              <w:rPr>
                <w:sz w:val="22"/>
                <w:szCs w:val="22"/>
                <w:lang w:val="en-US"/>
              </w:rPr>
              <w:t xml:space="preserve">be </w:t>
            </w:r>
            <w:r w:rsidRPr="00CD0FC8">
              <w:rPr>
                <w:sz w:val="22"/>
                <w:szCs w:val="22"/>
                <w:lang w:val="en-US"/>
              </w:rPr>
              <w:t>act</w:t>
            </w:r>
            <w:r w:rsidR="006A7927">
              <w:rPr>
                <w:sz w:val="22"/>
                <w:szCs w:val="22"/>
                <w:lang w:val="en-US"/>
              </w:rPr>
              <w:t>ed</w:t>
            </w:r>
            <w:r w:rsidRPr="00CD0FC8">
              <w:rPr>
                <w:sz w:val="22"/>
                <w:szCs w:val="22"/>
                <w:lang w:val="en-US"/>
              </w:rPr>
              <w:t xml:space="preserve"> on</w:t>
            </w:r>
            <w:r w:rsidR="006A7927">
              <w:rPr>
                <w:sz w:val="22"/>
                <w:szCs w:val="22"/>
                <w:lang w:val="en-US"/>
              </w:rPr>
              <w:t xml:space="preserve"> or remedied. </w:t>
            </w:r>
            <w:r w:rsidRPr="00CD0FC8">
              <w:rPr>
                <w:sz w:val="22"/>
                <w:szCs w:val="22"/>
                <w:lang w:val="en-US"/>
              </w:rPr>
              <w:t>.”</w:t>
            </w:r>
          </w:p>
          <w:p w:rsidR="00880A0E" w:rsidRPr="0012120F" w:rsidRDefault="00880A0E" w:rsidP="00880A0E">
            <w:pPr>
              <w:widowControl w:val="0"/>
              <w:autoSpaceDE w:val="0"/>
              <w:autoSpaceDN w:val="0"/>
              <w:adjustRightInd w:val="0"/>
              <w:spacing w:after="240"/>
              <w:rPr>
                <w:rFonts w:cs="Times"/>
                <w:sz w:val="22"/>
                <w:szCs w:val="22"/>
                <w:lang w:val="en-US"/>
              </w:rPr>
            </w:pPr>
            <w:r w:rsidRPr="00880A0E">
              <w:rPr>
                <w:rFonts w:cs="Times"/>
                <w:b/>
                <w:sz w:val="22"/>
                <w:szCs w:val="22"/>
                <w:lang w:val="en-US"/>
              </w:rPr>
              <w:t>FOR INTERNAL PURPOSES</w:t>
            </w:r>
            <w:r>
              <w:rPr>
                <w:rFonts w:cs="Times"/>
                <w:b/>
                <w:sz w:val="22"/>
                <w:szCs w:val="22"/>
                <w:lang w:val="en-US"/>
              </w:rPr>
              <w:t xml:space="preserve"> </w:t>
            </w:r>
            <w:r>
              <w:rPr>
                <w:rFonts w:cs="Times"/>
                <w:i/>
                <w:sz w:val="22"/>
                <w:szCs w:val="22"/>
                <w:lang w:val="en-US"/>
              </w:rPr>
              <w:t>(Click)</w:t>
            </w:r>
            <w:r w:rsidRPr="0012120F">
              <w:rPr>
                <w:rFonts w:cs="Times"/>
                <w:sz w:val="22"/>
                <w:szCs w:val="22"/>
                <w:lang w:val="en-US"/>
              </w:rPr>
              <w:t>: Reporting on the UN SWAP Performance Indicators will enhance and make systematic the monitoring of progress on gender equality and the empowerment of women for</w:t>
            </w:r>
            <w:r w:rsidR="00BA1528">
              <w:rPr>
                <w:rFonts w:cs="Times"/>
                <w:sz w:val="22"/>
                <w:szCs w:val="22"/>
                <w:lang w:val="en-US"/>
              </w:rPr>
              <w:t xml:space="preserve"> </w:t>
            </w:r>
            <w:r w:rsidRPr="0012120F">
              <w:rPr>
                <w:rFonts w:cs="Times"/>
                <w:sz w:val="22"/>
                <w:szCs w:val="22"/>
                <w:lang w:val="en-US"/>
              </w:rPr>
              <w:t>UN system entities, including development of action plans for remedial purposes.</w:t>
            </w:r>
          </w:p>
          <w:p w:rsidR="00880A0E" w:rsidRPr="00880A0E" w:rsidRDefault="00880A0E" w:rsidP="00880A0E">
            <w:pPr>
              <w:widowControl w:val="0"/>
              <w:autoSpaceDE w:val="0"/>
              <w:autoSpaceDN w:val="0"/>
              <w:adjustRightInd w:val="0"/>
              <w:spacing w:after="240"/>
              <w:rPr>
                <w:rFonts w:cs="Times"/>
                <w:i/>
                <w:sz w:val="22"/>
                <w:szCs w:val="22"/>
                <w:lang w:val="en-US"/>
              </w:rPr>
            </w:pPr>
            <w:r w:rsidRPr="00880A0E">
              <w:rPr>
                <w:rFonts w:cs="Times"/>
                <w:b/>
                <w:sz w:val="22"/>
                <w:szCs w:val="22"/>
                <w:lang w:val="en-US"/>
              </w:rPr>
              <w:t>FOR EXTERNAL PURPOSES</w:t>
            </w:r>
            <w:r>
              <w:rPr>
                <w:rFonts w:cs="Times"/>
                <w:b/>
                <w:sz w:val="22"/>
                <w:szCs w:val="22"/>
                <w:lang w:val="en-US"/>
              </w:rPr>
              <w:t xml:space="preserve"> </w:t>
            </w:r>
            <w:r>
              <w:rPr>
                <w:rFonts w:cs="Times"/>
                <w:i/>
                <w:sz w:val="22"/>
                <w:szCs w:val="22"/>
                <w:lang w:val="en-US"/>
              </w:rPr>
              <w:t>(Click)</w:t>
            </w:r>
            <w:r w:rsidRPr="0012120F">
              <w:rPr>
                <w:rFonts w:cs="Times"/>
                <w:sz w:val="22"/>
                <w:szCs w:val="22"/>
                <w:lang w:val="en-US"/>
              </w:rPr>
              <w:t>: Reporting on the UN SWAP Performance Indicators will produce a baseline of the UN system’s performance</w:t>
            </w:r>
            <w:r w:rsidR="00BA1528">
              <w:rPr>
                <w:rFonts w:cs="Times"/>
                <w:sz w:val="22"/>
                <w:szCs w:val="22"/>
                <w:lang w:val="en-US"/>
              </w:rPr>
              <w:t xml:space="preserve"> </w:t>
            </w:r>
            <w:r w:rsidRPr="0012120F">
              <w:rPr>
                <w:rFonts w:cs="Times"/>
                <w:sz w:val="22"/>
                <w:szCs w:val="22"/>
                <w:lang w:val="en-US"/>
              </w:rPr>
              <w:t xml:space="preserve">on gender equality and the empowerment of women. It will allow identification and assessment of system-wide strengths and weaknesses, paving the way for more coherent and synergistic solutions. Reporting on the UN SWAP will feed into the </w:t>
            </w:r>
            <w:proofErr w:type="gramStart"/>
            <w:r w:rsidRPr="0012120F">
              <w:rPr>
                <w:rFonts w:cs="Times"/>
                <w:sz w:val="22"/>
                <w:szCs w:val="22"/>
                <w:lang w:val="en-US"/>
              </w:rPr>
              <w:t>Secretary</w:t>
            </w:r>
            <w:r w:rsidR="00BA1528">
              <w:rPr>
                <w:rFonts w:cs="Times"/>
                <w:sz w:val="22"/>
                <w:szCs w:val="22"/>
                <w:lang w:val="en-US"/>
              </w:rPr>
              <w:t xml:space="preserve"> </w:t>
            </w:r>
            <w:r w:rsidRPr="0012120F">
              <w:rPr>
                <w:rFonts w:cs="Times"/>
                <w:sz w:val="22"/>
                <w:szCs w:val="22"/>
                <w:lang w:val="en-US"/>
              </w:rPr>
              <w:t xml:space="preserve"> General’s</w:t>
            </w:r>
            <w:proofErr w:type="gramEnd"/>
            <w:r w:rsidRPr="0012120F">
              <w:rPr>
                <w:rFonts w:cs="Times"/>
                <w:sz w:val="22"/>
                <w:szCs w:val="22"/>
                <w:lang w:val="en-US"/>
              </w:rPr>
              <w:t xml:space="preserve"> report to ECOSOC on Mainstreaming a Gender Perspective into all Policies and Programs in the United Nations system.</w:t>
            </w:r>
          </w:p>
          <w:p w:rsidR="00880A0E" w:rsidRPr="007B009B" w:rsidRDefault="00880A0E" w:rsidP="007B009B">
            <w:pPr>
              <w:widowControl w:val="0"/>
              <w:autoSpaceDE w:val="0"/>
              <w:autoSpaceDN w:val="0"/>
              <w:adjustRightInd w:val="0"/>
              <w:spacing w:after="240"/>
              <w:rPr>
                <w:rFonts w:cs="Times"/>
                <w:b/>
                <w:sz w:val="22"/>
                <w:szCs w:val="22"/>
                <w:lang w:val="en-US"/>
              </w:rPr>
            </w:pPr>
          </w:p>
        </w:tc>
      </w:tr>
      <w:tr w:rsidR="00401961" w:rsidRPr="004A2E0B" w:rsidTr="00BD59EA">
        <w:trPr>
          <w:trHeight w:val="170"/>
        </w:trPr>
        <w:tc>
          <w:tcPr>
            <w:tcW w:w="6062" w:type="dxa"/>
          </w:tcPr>
          <w:p w:rsidR="00401961" w:rsidRDefault="00401961" w:rsidP="007B009B">
            <w:pPr>
              <w:rPr>
                <w:rFonts w:cs="Times"/>
                <w:b/>
                <w:sz w:val="22"/>
                <w:szCs w:val="22"/>
                <w:lang w:val="en-US"/>
              </w:rPr>
            </w:pPr>
            <w:r>
              <w:rPr>
                <w:rFonts w:cs="Times"/>
                <w:b/>
                <w:sz w:val="22"/>
                <w:szCs w:val="22"/>
                <w:lang w:val="en-US"/>
              </w:rPr>
              <w:t>Quiz</w:t>
            </w:r>
          </w:p>
          <w:p w:rsidR="00401961" w:rsidRDefault="00401961" w:rsidP="007B009B">
            <w:pPr>
              <w:rPr>
                <w:rFonts w:cs="Times"/>
                <w:b/>
                <w:sz w:val="22"/>
                <w:szCs w:val="22"/>
                <w:lang w:val="en-US"/>
              </w:rPr>
            </w:pPr>
          </w:p>
        </w:tc>
        <w:tc>
          <w:tcPr>
            <w:tcW w:w="6946" w:type="dxa"/>
          </w:tcPr>
          <w:p w:rsidR="00401961" w:rsidRPr="007B009B" w:rsidRDefault="00401961" w:rsidP="007B009B">
            <w:pPr>
              <w:widowControl w:val="0"/>
              <w:autoSpaceDE w:val="0"/>
              <w:autoSpaceDN w:val="0"/>
              <w:adjustRightInd w:val="0"/>
              <w:spacing w:after="240"/>
              <w:rPr>
                <w:rFonts w:cs="Times"/>
                <w:b/>
                <w:sz w:val="22"/>
                <w:szCs w:val="22"/>
                <w:lang w:val="en-US"/>
              </w:rPr>
            </w:pPr>
          </w:p>
        </w:tc>
      </w:tr>
      <w:tr w:rsidR="00401961" w:rsidRPr="004A2E0B" w:rsidTr="00BD59EA">
        <w:trPr>
          <w:trHeight w:val="170"/>
        </w:trPr>
        <w:tc>
          <w:tcPr>
            <w:tcW w:w="6062" w:type="dxa"/>
          </w:tcPr>
          <w:p w:rsidR="00401961" w:rsidRDefault="00401961" w:rsidP="007B009B">
            <w:pPr>
              <w:rPr>
                <w:rFonts w:cs="Times"/>
                <w:b/>
                <w:sz w:val="22"/>
                <w:szCs w:val="22"/>
                <w:lang w:val="en-US"/>
              </w:rPr>
            </w:pPr>
            <w:r>
              <w:rPr>
                <w:rFonts w:cs="Times"/>
                <w:b/>
                <w:sz w:val="22"/>
                <w:szCs w:val="22"/>
                <w:lang w:val="en-US"/>
              </w:rPr>
              <w:t>Take Away Points</w:t>
            </w:r>
          </w:p>
        </w:tc>
        <w:tc>
          <w:tcPr>
            <w:tcW w:w="6946" w:type="dxa"/>
          </w:tcPr>
          <w:p w:rsidR="00401961" w:rsidRPr="007B009B" w:rsidRDefault="00401961" w:rsidP="007B009B">
            <w:pPr>
              <w:widowControl w:val="0"/>
              <w:autoSpaceDE w:val="0"/>
              <w:autoSpaceDN w:val="0"/>
              <w:adjustRightInd w:val="0"/>
              <w:spacing w:after="240"/>
              <w:rPr>
                <w:rFonts w:cs="Times"/>
                <w:b/>
                <w:sz w:val="22"/>
                <w:szCs w:val="22"/>
                <w:lang w:val="en-US"/>
              </w:rPr>
            </w:pPr>
          </w:p>
        </w:tc>
      </w:tr>
    </w:tbl>
    <w:p w:rsidR="000134FF" w:rsidRDefault="000134FF">
      <w:pPr>
        <w:rPr>
          <w:lang w:val="en-US"/>
        </w:rPr>
      </w:pPr>
    </w:p>
    <w:p w:rsidR="002811E6" w:rsidRDefault="002811E6">
      <w:pPr>
        <w:rPr>
          <w:lang w:val="en-US"/>
        </w:rPr>
      </w:pPr>
      <w:r>
        <w:rPr>
          <w:lang w:val="en-US"/>
        </w:rPr>
        <w:t>INCLUDE UNDER RESOURCES TAB</w:t>
      </w:r>
    </w:p>
    <w:p w:rsidR="00BD59EA" w:rsidRDefault="00BD59EA">
      <w:pPr>
        <w:rPr>
          <w:lang w:val="en-US"/>
        </w:rPr>
      </w:pPr>
      <w:r>
        <w:rPr>
          <w:lang w:val="en-US"/>
        </w:rPr>
        <w:t xml:space="preserve">***Everything highlighted in green should be included not as a link but as an internal PDF document within the course. </w:t>
      </w:r>
    </w:p>
    <w:p w:rsidR="002811E6" w:rsidRDefault="002811E6" w:rsidP="002811E6">
      <w:pPr>
        <w:widowControl w:val="0"/>
        <w:autoSpaceDE w:val="0"/>
        <w:autoSpaceDN w:val="0"/>
        <w:adjustRightInd w:val="0"/>
        <w:spacing w:after="240"/>
        <w:ind w:left="459"/>
        <w:rPr>
          <w:rFonts w:cs="Arial"/>
          <w:sz w:val="22"/>
          <w:szCs w:val="22"/>
          <w:lang w:val="en-US"/>
        </w:rPr>
      </w:pPr>
      <w:proofErr w:type="gramStart"/>
      <w:r>
        <w:rPr>
          <w:rFonts w:cs="Arial"/>
          <w:sz w:val="22"/>
          <w:szCs w:val="22"/>
          <w:lang w:val="en-US"/>
        </w:rPr>
        <w:t>UNDP.</w:t>
      </w:r>
      <w:proofErr w:type="gramEnd"/>
      <w:r>
        <w:rPr>
          <w:rFonts w:cs="Arial"/>
          <w:sz w:val="22"/>
          <w:szCs w:val="22"/>
          <w:lang w:val="en-US"/>
        </w:rPr>
        <w:t xml:space="preserve"> Gender Mainstreaming in Practice: A Toolkit. </w:t>
      </w:r>
      <w:r w:rsidRPr="009919E6">
        <w:rPr>
          <w:rFonts w:cs="Arial"/>
          <w:sz w:val="22"/>
          <w:szCs w:val="22"/>
          <w:highlight w:val="green"/>
          <w:lang w:val="en-US"/>
        </w:rPr>
        <w:t>(UPLOAD PDF)</w:t>
      </w:r>
    </w:p>
    <w:p w:rsidR="002811E6" w:rsidRDefault="002811E6" w:rsidP="002811E6">
      <w:pPr>
        <w:pStyle w:val="Default"/>
        <w:ind w:left="459"/>
        <w:rPr>
          <w:rFonts w:asciiTheme="minorHAnsi" w:hAnsiTheme="minorHAnsi"/>
          <w:sz w:val="22"/>
          <w:szCs w:val="22"/>
          <w:lang w:val="en-US"/>
        </w:rPr>
      </w:pPr>
      <w:proofErr w:type="gramStart"/>
      <w:r w:rsidRPr="009919E6">
        <w:rPr>
          <w:rFonts w:asciiTheme="minorHAnsi" w:hAnsiTheme="minorHAnsi"/>
          <w:sz w:val="22"/>
          <w:szCs w:val="22"/>
          <w:lang w:val="en-US"/>
        </w:rPr>
        <w:t>UN Country Team.</w:t>
      </w:r>
      <w:proofErr w:type="gramEnd"/>
      <w:r w:rsidRPr="009919E6">
        <w:rPr>
          <w:rFonts w:asciiTheme="minorHAnsi" w:hAnsiTheme="minorHAnsi"/>
          <w:sz w:val="22"/>
          <w:szCs w:val="22"/>
          <w:lang w:val="en-US"/>
        </w:rPr>
        <w:t xml:space="preserve"> </w:t>
      </w:r>
      <w:r w:rsidRPr="009919E6">
        <w:rPr>
          <w:rFonts w:asciiTheme="minorHAnsi" w:hAnsiTheme="minorHAnsi"/>
          <w:bCs/>
          <w:sz w:val="22"/>
          <w:szCs w:val="22"/>
          <w:lang w:val="en-US"/>
        </w:rPr>
        <w:t xml:space="preserve">UNCT Performance Indicators for </w:t>
      </w:r>
    </w:p>
    <w:p w:rsidR="002811E6" w:rsidRPr="00A96388" w:rsidRDefault="002811E6" w:rsidP="002811E6">
      <w:pPr>
        <w:widowControl w:val="0"/>
        <w:autoSpaceDE w:val="0"/>
        <w:autoSpaceDN w:val="0"/>
        <w:adjustRightInd w:val="0"/>
        <w:spacing w:after="240"/>
        <w:ind w:left="459"/>
        <w:rPr>
          <w:rFonts w:cs="Arial"/>
          <w:bCs/>
          <w:color w:val="000000"/>
          <w:sz w:val="22"/>
          <w:szCs w:val="22"/>
        </w:rPr>
      </w:pPr>
      <w:r w:rsidRPr="009919E6">
        <w:rPr>
          <w:rFonts w:cs="Arial"/>
          <w:bCs/>
          <w:color w:val="000000"/>
          <w:sz w:val="22"/>
          <w:szCs w:val="22"/>
          <w:lang w:val="en-US"/>
        </w:rPr>
        <w:t xml:space="preserve">Gender Equality and Women’s Empowerment. </w:t>
      </w:r>
      <w:hyperlink r:id="rId36" w:history="1">
        <w:r w:rsidRPr="00A96388">
          <w:rPr>
            <w:rStyle w:val="Hyperlink"/>
            <w:rFonts w:cs="Arial"/>
            <w:bCs/>
            <w:sz w:val="22"/>
            <w:szCs w:val="22"/>
          </w:rPr>
          <w:t>http://www.unesco.org/new/fileadmin/MULTIMEDIA/HQ/BSP/GENDER/PDF/Gender-Score-Card.pdf</w:t>
        </w:r>
      </w:hyperlink>
    </w:p>
    <w:p w:rsidR="002811E6" w:rsidRPr="00A96388" w:rsidRDefault="002811E6" w:rsidP="002811E6">
      <w:pPr>
        <w:pStyle w:val="Heading3"/>
        <w:ind w:left="459"/>
        <w:rPr>
          <w:rFonts w:asciiTheme="minorHAnsi" w:hAnsiTheme="minorHAnsi"/>
          <w:b w:val="0"/>
          <w:sz w:val="22"/>
          <w:szCs w:val="22"/>
        </w:rPr>
      </w:pPr>
      <w:proofErr w:type="gramStart"/>
      <w:r w:rsidRPr="009919E6">
        <w:rPr>
          <w:rFonts w:asciiTheme="minorHAnsi" w:hAnsiTheme="minorHAnsi" w:cs="Arial"/>
          <w:b w:val="0"/>
          <w:bCs w:val="0"/>
          <w:color w:val="000000"/>
          <w:sz w:val="22"/>
          <w:szCs w:val="22"/>
          <w:lang w:val="en-US"/>
        </w:rPr>
        <w:t>UNESCO.</w:t>
      </w:r>
      <w:proofErr w:type="gramEnd"/>
      <w:r w:rsidRPr="009919E6">
        <w:rPr>
          <w:rFonts w:asciiTheme="minorHAnsi" w:hAnsiTheme="minorHAnsi" w:cs="Arial"/>
          <w:b w:val="0"/>
          <w:bCs w:val="0"/>
          <w:color w:val="000000"/>
          <w:sz w:val="22"/>
          <w:szCs w:val="22"/>
          <w:lang w:val="en-US"/>
        </w:rPr>
        <w:t xml:space="preserve"> </w:t>
      </w:r>
      <w:proofErr w:type="gramStart"/>
      <w:r w:rsidRPr="009919E6">
        <w:rPr>
          <w:rFonts w:asciiTheme="minorHAnsi" w:hAnsiTheme="minorHAnsi"/>
          <w:b w:val="0"/>
          <w:sz w:val="22"/>
          <w:szCs w:val="22"/>
          <w:lang w:val="en-US"/>
        </w:rPr>
        <w:t xml:space="preserve">Capacity Development &amp; Training </w:t>
      </w:r>
      <w:proofErr w:type="spellStart"/>
      <w:r w:rsidRPr="009919E6">
        <w:rPr>
          <w:rFonts w:asciiTheme="minorHAnsi" w:hAnsiTheme="minorHAnsi"/>
          <w:b w:val="0"/>
          <w:sz w:val="22"/>
          <w:szCs w:val="22"/>
          <w:lang w:val="en-US"/>
        </w:rPr>
        <w:t>Programme</w:t>
      </w:r>
      <w:proofErr w:type="spellEnd"/>
      <w:r w:rsidRPr="009919E6">
        <w:rPr>
          <w:rFonts w:asciiTheme="minorHAnsi" w:hAnsiTheme="minorHAnsi"/>
          <w:b w:val="0"/>
          <w:sz w:val="22"/>
          <w:szCs w:val="22"/>
          <w:lang w:val="en-US"/>
        </w:rPr>
        <w:t xml:space="preserve"> in Gender Mainstreaming.</w:t>
      </w:r>
      <w:proofErr w:type="gramEnd"/>
      <w:r w:rsidRPr="009919E6">
        <w:rPr>
          <w:rFonts w:asciiTheme="minorHAnsi" w:hAnsiTheme="minorHAnsi"/>
          <w:b w:val="0"/>
          <w:sz w:val="22"/>
          <w:szCs w:val="22"/>
          <w:lang w:val="en-US"/>
        </w:rPr>
        <w:t xml:space="preserve"> </w:t>
      </w:r>
      <w:hyperlink r:id="rId37" w:history="1">
        <w:r w:rsidRPr="00A96388">
          <w:rPr>
            <w:rStyle w:val="Hyperlink"/>
            <w:rFonts w:asciiTheme="minorHAnsi" w:hAnsiTheme="minorHAnsi"/>
            <w:b w:val="0"/>
            <w:sz w:val="22"/>
            <w:szCs w:val="22"/>
          </w:rPr>
          <w:t>http://www.unesco.org/new/en/unesco/themes/gender-equality/capacity-development/gender-training/</w:t>
        </w:r>
      </w:hyperlink>
      <w:r w:rsidRPr="00A96388">
        <w:rPr>
          <w:rFonts w:asciiTheme="minorHAnsi" w:hAnsiTheme="minorHAnsi"/>
          <w:b w:val="0"/>
          <w:sz w:val="22"/>
          <w:szCs w:val="22"/>
        </w:rPr>
        <w:t xml:space="preserve"> </w:t>
      </w:r>
    </w:p>
    <w:p w:rsidR="002811E6" w:rsidRPr="00860096" w:rsidRDefault="002811E6" w:rsidP="002811E6">
      <w:pPr>
        <w:pStyle w:val="Heading3"/>
        <w:ind w:left="459"/>
        <w:rPr>
          <w:lang w:val="en-US"/>
        </w:rPr>
      </w:pPr>
      <w:r w:rsidRPr="009919E6">
        <w:rPr>
          <w:rFonts w:asciiTheme="minorHAnsi" w:hAnsiTheme="minorHAnsi"/>
          <w:b w:val="0"/>
          <w:sz w:val="22"/>
          <w:szCs w:val="22"/>
          <w:lang w:val="en-US"/>
        </w:rPr>
        <w:t xml:space="preserve">FAO, ILO, World Bank, UNDP. </w:t>
      </w:r>
      <w:proofErr w:type="gramStart"/>
      <w:r w:rsidRPr="009919E6">
        <w:rPr>
          <w:rFonts w:asciiTheme="minorHAnsi" w:hAnsiTheme="minorHAnsi"/>
          <w:b w:val="0"/>
          <w:sz w:val="22"/>
          <w:szCs w:val="22"/>
          <w:lang w:val="en-US"/>
        </w:rPr>
        <w:t>Socio-economic and Gender Analysis (SEAGA).</w:t>
      </w:r>
      <w:proofErr w:type="gramEnd"/>
      <w:r w:rsidRPr="009919E6">
        <w:rPr>
          <w:rFonts w:asciiTheme="minorHAnsi" w:hAnsiTheme="minorHAnsi"/>
          <w:b w:val="0"/>
          <w:sz w:val="22"/>
          <w:szCs w:val="22"/>
          <w:lang w:val="en-US"/>
        </w:rPr>
        <w:t xml:space="preserve"> </w:t>
      </w:r>
      <w:hyperlink r:id="rId38" w:history="1">
        <w:r w:rsidRPr="00BC0F70">
          <w:rPr>
            <w:rStyle w:val="Hyperlink"/>
            <w:rFonts w:asciiTheme="minorHAnsi" w:hAnsiTheme="minorHAnsi"/>
            <w:b w:val="0"/>
            <w:sz w:val="22"/>
            <w:szCs w:val="22"/>
            <w:lang w:val="en-US"/>
          </w:rPr>
          <w:t>http://www.fao.org/gender/seaga/en/</w:t>
        </w:r>
      </w:hyperlink>
    </w:p>
    <w:p w:rsidR="00860096" w:rsidRPr="00860096" w:rsidRDefault="00860096">
      <w:pPr>
        <w:rPr>
          <w:b/>
          <w:lang w:val="en-US"/>
        </w:rPr>
      </w:pPr>
    </w:p>
    <w:p w:rsidR="00860096" w:rsidRDefault="002811E6">
      <w:pPr>
        <w:ind w:firstLine="459"/>
        <w:rPr>
          <w:lang w:val="en-US"/>
        </w:rPr>
      </w:pPr>
      <w:proofErr w:type="gramStart"/>
      <w:r w:rsidRPr="009919E6">
        <w:rPr>
          <w:sz w:val="22"/>
          <w:szCs w:val="22"/>
          <w:lang w:val="en-US"/>
        </w:rPr>
        <w:t>ITC-ILO.</w:t>
      </w:r>
      <w:proofErr w:type="gramEnd"/>
      <w:r w:rsidRPr="009919E6">
        <w:rPr>
          <w:sz w:val="22"/>
          <w:szCs w:val="22"/>
          <w:lang w:val="en-US"/>
        </w:rPr>
        <w:t xml:space="preserve"> </w:t>
      </w:r>
      <w:proofErr w:type="gramStart"/>
      <w:r w:rsidRPr="009919E6">
        <w:rPr>
          <w:sz w:val="22"/>
          <w:szCs w:val="22"/>
          <w:lang w:val="en-US"/>
        </w:rPr>
        <w:t>Mainstreaming gender equality: concepts and instruments, among other courses.</w:t>
      </w:r>
      <w:proofErr w:type="gramEnd"/>
      <w:r w:rsidRPr="009919E6">
        <w:rPr>
          <w:sz w:val="22"/>
          <w:szCs w:val="22"/>
          <w:lang w:val="en-US"/>
        </w:rPr>
        <w:t xml:space="preserve"> See </w:t>
      </w:r>
      <w:hyperlink r:id="rId39" w:history="1">
        <w:r w:rsidRPr="009919E6">
          <w:rPr>
            <w:rStyle w:val="Hyperlink"/>
            <w:sz w:val="22"/>
            <w:szCs w:val="22"/>
            <w:lang w:val="en-US"/>
          </w:rPr>
          <w:t>http://www.itcilo.org/en/</w:t>
        </w:r>
      </w:hyperlink>
    </w:p>
    <w:p w:rsidR="002811E6" w:rsidRDefault="002811E6">
      <w:pPr>
        <w:rPr>
          <w:lang w:val="en-US"/>
        </w:rPr>
      </w:pPr>
    </w:p>
    <w:p w:rsidR="002811E6" w:rsidRDefault="002811E6">
      <w:pPr>
        <w:rPr>
          <w:lang w:val="en-US"/>
        </w:rPr>
      </w:pPr>
      <w:r>
        <w:rPr>
          <w:lang w:val="en-US"/>
        </w:rPr>
        <w:t>- PDF hand-out of the following info:</w:t>
      </w:r>
    </w:p>
    <w:p w:rsidR="002811E6" w:rsidRPr="002E7FEE" w:rsidRDefault="002811E6" w:rsidP="002811E6">
      <w:pPr>
        <w:widowControl w:val="0"/>
        <w:autoSpaceDE w:val="0"/>
        <w:autoSpaceDN w:val="0"/>
        <w:adjustRightInd w:val="0"/>
        <w:spacing w:after="240"/>
        <w:rPr>
          <w:rFonts w:cs="Times"/>
          <w:color w:val="5F497A" w:themeColor="accent4" w:themeShade="BF"/>
          <w:sz w:val="22"/>
          <w:szCs w:val="22"/>
          <w:lang w:val="en-US"/>
        </w:rPr>
      </w:pPr>
      <w:r>
        <w:rPr>
          <w:rFonts w:cs="Times"/>
          <w:b/>
          <w:sz w:val="22"/>
          <w:szCs w:val="22"/>
          <w:lang w:val="en-US"/>
        </w:rPr>
        <w:t xml:space="preserve">OVERVIEW: </w:t>
      </w:r>
      <w:r w:rsidRPr="002E7FEE">
        <w:rPr>
          <w:rFonts w:cs="Times"/>
          <w:b/>
          <w:sz w:val="22"/>
          <w:szCs w:val="22"/>
          <w:lang w:val="en-US"/>
        </w:rPr>
        <w:t>HOW DO YOU DO GENDER MAINSTREAMING?</w:t>
      </w:r>
    </w:p>
    <w:p w:rsidR="002811E6" w:rsidRDefault="002811E6" w:rsidP="002811E6">
      <w:pPr>
        <w:widowControl w:val="0"/>
        <w:autoSpaceDE w:val="0"/>
        <w:autoSpaceDN w:val="0"/>
        <w:adjustRightInd w:val="0"/>
        <w:spacing w:after="240"/>
        <w:rPr>
          <w:rFonts w:cs="Times"/>
          <w:sz w:val="22"/>
          <w:szCs w:val="22"/>
          <w:lang w:val="en-US"/>
        </w:rPr>
      </w:pPr>
      <w:r w:rsidRPr="00E704D9">
        <w:rPr>
          <w:rFonts w:cs="Times"/>
          <w:sz w:val="22"/>
          <w:szCs w:val="22"/>
          <w:lang w:val="en-US"/>
        </w:rPr>
        <w:t xml:space="preserve">The mainstreaming strategy is utilized in areas where the principal objective is not </w:t>
      </w:r>
      <w:r>
        <w:rPr>
          <w:rFonts w:cs="Times"/>
          <w:sz w:val="22"/>
          <w:szCs w:val="22"/>
          <w:lang w:val="en-US"/>
        </w:rPr>
        <w:t xml:space="preserve">necessarily the </w:t>
      </w:r>
      <w:r w:rsidRPr="00E704D9">
        <w:rPr>
          <w:rFonts w:cs="Times"/>
          <w:sz w:val="22"/>
          <w:szCs w:val="22"/>
          <w:lang w:val="en-US"/>
        </w:rPr>
        <w:t>promotion of gender equality</w:t>
      </w:r>
      <w:r>
        <w:rPr>
          <w:rFonts w:cs="Times"/>
          <w:sz w:val="22"/>
          <w:szCs w:val="22"/>
          <w:lang w:val="en-US"/>
        </w:rPr>
        <w:t>,</w:t>
      </w:r>
      <w:r w:rsidRPr="00E704D9">
        <w:rPr>
          <w:rFonts w:cs="Times"/>
          <w:sz w:val="22"/>
          <w:szCs w:val="22"/>
          <w:lang w:val="en-US"/>
        </w:rPr>
        <w:t xml:space="preserve"> but</w:t>
      </w:r>
      <w:r>
        <w:rPr>
          <w:rFonts w:cs="Times"/>
          <w:sz w:val="22"/>
          <w:szCs w:val="22"/>
          <w:lang w:val="en-US"/>
        </w:rPr>
        <w:t xml:space="preserve"> the pursuit of</w:t>
      </w:r>
      <w:r w:rsidRPr="00E704D9">
        <w:rPr>
          <w:rFonts w:cs="Times"/>
          <w:sz w:val="22"/>
          <w:szCs w:val="22"/>
          <w:lang w:val="en-US"/>
        </w:rPr>
        <w:t xml:space="preserve"> other goals, such as poverty elimination, </w:t>
      </w:r>
      <w:r>
        <w:rPr>
          <w:rFonts w:cs="Times"/>
          <w:sz w:val="22"/>
          <w:szCs w:val="22"/>
          <w:lang w:val="en-US"/>
        </w:rPr>
        <w:t>e</w:t>
      </w:r>
      <w:r w:rsidRPr="00E704D9">
        <w:rPr>
          <w:rFonts w:cs="Times"/>
          <w:sz w:val="22"/>
          <w:szCs w:val="22"/>
          <w:lang w:val="en-US"/>
        </w:rPr>
        <w:t xml:space="preserve">nvironmentally sustainable development, health development, peace support operations or economic development. </w:t>
      </w:r>
    </w:p>
    <w:p w:rsidR="002811E6" w:rsidRDefault="002811E6" w:rsidP="002811E6">
      <w:pPr>
        <w:widowControl w:val="0"/>
        <w:autoSpaceDE w:val="0"/>
        <w:autoSpaceDN w:val="0"/>
        <w:adjustRightInd w:val="0"/>
        <w:spacing w:after="240"/>
        <w:rPr>
          <w:rFonts w:cs="Arial"/>
          <w:sz w:val="22"/>
          <w:szCs w:val="22"/>
          <w:lang w:val="en-US"/>
        </w:rPr>
      </w:pPr>
      <w:r>
        <w:rPr>
          <w:rFonts w:cs="Arial"/>
          <w:sz w:val="22"/>
          <w:szCs w:val="22"/>
          <w:lang w:val="en-US"/>
        </w:rPr>
        <w:t>E</w:t>
      </w:r>
      <w:r w:rsidRPr="00BB57C7">
        <w:rPr>
          <w:rFonts w:cs="Arial"/>
          <w:sz w:val="22"/>
          <w:szCs w:val="22"/>
          <w:lang w:val="en-US"/>
        </w:rPr>
        <w:t xml:space="preserve">xperiences and lessons learned have shown that certain key </w:t>
      </w:r>
      <w:r>
        <w:rPr>
          <w:rFonts w:cs="Arial"/>
          <w:sz w:val="22"/>
          <w:szCs w:val="22"/>
          <w:lang w:val="en-US"/>
        </w:rPr>
        <w:t>elements</w:t>
      </w:r>
      <w:r w:rsidRPr="00BB57C7">
        <w:rPr>
          <w:rFonts w:cs="Arial"/>
          <w:sz w:val="22"/>
          <w:szCs w:val="22"/>
          <w:lang w:val="en-US"/>
        </w:rPr>
        <w:t xml:space="preserve"> need to be in place to ensure gender mainstreaming happens.</w:t>
      </w:r>
    </w:p>
    <w:p w:rsidR="002811E6" w:rsidRPr="00E704D9" w:rsidRDefault="002811E6" w:rsidP="002811E6">
      <w:pPr>
        <w:widowControl w:val="0"/>
        <w:autoSpaceDE w:val="0"/>
        <w:autoSpaceDN w:val="0"/>
        <w:adjustRightInd w:val="0"/>
        <w:spacing w:after="240"/>
        <w:rPr>
          <w:rFonts w:cs="Times"/>
          <w:b/>
          <w:sz w:val="22"/>
          <w:szCs w:val="22"/>
          <w:lang w:val="en-US"/>
        </w:rPr>
      </w:pPr>
      <w:r>
        <w:rPr>
          <w:rFonts w:cs="Times"/>
          <w:b/>
          <w:sz w:val="22"/>
          <w:szCs w:val="22"/>
          <w:lang w:val="en-US"/>
        </w:rPr>
        <w:t>G</w:t>
      </w:r>
      <w:r w:rsidRPr="00E704D9">
        <w:rPr>
          <w:rFonts w:cs="Times"/>
          <w:b/>
          <w:sz w:val="22"/>
          <w:szCs w:val="22"/>
          <w:lang w:val="en-US"/>
        </w:rPr>
        <w:t>ender mainstreaming activities:</w:t>
      </w:r>
    </w:p>
    <w:p w:rsidR="002811E6" w:rsidRDefault="002811E6" w:rsidP="002811E6">
      <w:pPr>
        <w:widowControl w:val="0"/>
        <w:autoSpaceDE w:val="0"/>
        <w:autoSpaceDN w:val="0"/>
        <w:adjustRightInd w:val="0"/>
        <w:spacing w:after="240"/>
        <w:rPr>
          <w:rFonts w:cs="Times"/>
          <w:sz w:val="22"/>
          <w:szCs w:val="22"/>
          <w:lang w:val="en-US"/>
        </w:rPr>
      </w:pPr>
      <w:r w:rsidRPr="00E704D9">
        <w:rPr>
          <w:rFonts w:cs="Arial"/>
          <w:b/>
          <w:bCs/>
          <w:sz w:val="22"/>
          <w:szCs w:val="22"/>
          <w:lang w:val="en-US"/>
        </w:rPr>
        <w:t xml:space="preserve">1. Sex disaggregated data. </w:t>
      </w:r>
      <w:r w:rsidRPr="00E704D9">
        <w:rPr>
          <w:rFonts w:cs="Arial"/>
          <w:sz w:val="22"/>
          <w:szCs w:val="22"/>
          <w:lang w:val="en-US"/>
        </w:rPr>
        <w:t xml:space="preserve">This reveals </w:t>
      </w:r>
      <w:r w:rsidRPr="00E704D9">
        <w:rPr>
          <w:rFonts w:cs="Arial"/>
          <w:bCs/>
          <w:iCs/>
          <w:sz w:val="22"/>
          <w:szCs w:val="22"/>
          <w:lang w:val="en-US"/>
        </w:rPr>
        <w:t>quantifiable differences</w:t>
      </w:r>
      <w:r>
        <w:rPr>
          <w:rFonts w:cs="Arial"/>
          <w:bCs/>
          <w:iCs/>
          <w:sz w:val="22"/>
          <w:szCs w:val="22"/>
          <w:lang w:val="en-US"/>
        </w:rPr>
        <w:t xml:space="preserve"> </w:t>
      </w:r>
      <w:r w:rsidRPr="00E704D9">
        <w:rPr>
          <w:rFonts w:cs="Arial"/>
          <w:sz w:val="22"/>
          <w:szCs w:val="22"/>
          <w:lang w:val="en-US"/>
        </w:rPr>
        <w:t>between women and men in relation to poverty, income, education, health</w:t>
      </w:r>
      <w:r>
        <w:rPr>
          <w:rFonts w:cs="Arial"/>
          <w:sz w:val="22"/>
          <w:szCs w:val="22"/>
          <w:lang w:val="en-US"/>
        </w:rPr>
        <w:t>,</w:t>
      </w:r>
      <w:r w:rsidRPr="00E704D9">
        <w:rPr>
          <w:rFonts w:cs="Arial"/>
          <w:sz w:val="22"/>
          <w:szCs w:val="22"/>
          <w:lang w:val="en-US"/>
        </w:rPr>
        <w:t xml:space="preserve"> and participation levels, among others, and helps us to better understand the context where we work. Such data should be gathered during baseline development to ensure that the planned program strategies </w:t>
      </w:r>
      <w:r>
        <w:rPr>
          <w:rFonts w:cs="Arial"/>
          <w:sz w:val="22"/>
          <w:szCs w:val="22"/>
          <w:lang w:val="en-US"/>
        </w:rPr>
        <w:t>address</w:t>
      </w:r>
      <w:r w:rsidRPr="00E704D9">
        <w:rPr>
          <w:rFonts w:cs="Arial"/>
          <w:sz w:val="22"/>
          <w:szCs w:val="22"/>
          <w:lang w:val="en-US"/>
        </w:rPr>
        <w:t xml:space="preserve"> any </w:t>
      </w:r>
      <w:r>
        <w:rPr>
          <w:rFonts w:cs="Arial"/>
          <w:sz w:val="22"/>
          <w:szCs w:val="22"/>
          <w:lang w:val="en-US"/>
        </w:rPr>
        <w:t xml:space="preserve">existing </w:t>
      </w:r>
      <w:r w:rsidRPr="00E704D9">
        <w:rPr>
          <w:rFonts w:cs="Arial"/>
          <w:sz w:val="22"/>
          <w:szCs w:val="22"/>
          <w:lang w:val="en-US"/>
        </w:rPr>
        <w:t>differences and inequalities and follow up during monitoring and evaluation.</w:t>
      </w:r>
    </w:p>
    <w:p w:rsidR="002811E6" w:rsidRPr="00E704D9" w:rsidRDefault="002811E6" w:rsidP="002811E6">
      <w:pPr>
        <w:widowControl w:val="0"/>
        <w:autoSpaceDE w:val="0"/>
        <w:autoSpaceDN w:val="0"/>
        <w:adjustRightInd w:val="0"/>
        <w:spacing w:after="240"/>
        <w:rPr>
          <w:rFonts w:cs="Times"/>
          <w:sz w:val="22"/>
          <w:szCs w:val="22"/>
          <w:lang w:val="en-US"/>
        </w:rPr>
      </w:pPr>
      <w:r>
        <w:rPr>
          <w:rFonts w:cs="Arial"/>
          <w:b/>
          <w:bCs/>
          <w:sz w:val="22"/>
          <w:szCs w:val="22"/>
          <w:lang w:val="en-US"/>
        </w:rPr>
        <w:t>2. G</w:t>
      </w:r>
      <w:r w:rsidRPr="00E704D9">
        <w:rPr>
          <w:rFonts w:cs="Arial"/>
          <w:b/>
          <w:bCs/>
          <w:sz w:val="22"/>
          <w:szCs w:val="22"/>
          <w:lang w:val="en-US"/>
        </w:rPr>
        <w:t>ender analysis</w:t>
      </w:r>
      <w:r>
        <w:rPr>
          <w:rFonts w:cs="Arial"/>
          <w:b/>
          <w:bCs/>
          <w:sz w:val="22"/>
          <w:szCs w:val="22"/>
          <w:lang w:val="en-US"/>
        </w:rPr>
        <w:t>.</w:t>
      </w:r>
      <w:r w:rsidRPr="00E704D9">
        <w:rPr>
          <w:rFonts w:cs="Arial"/>
          <w:b/>
          <w:bCs/>
          <w:sz w:val="22"/>
          <w:szCs w:val="22"/>
          <w:lang w:val="en-US"/>
        </w:rPr>
        <w:t xml:space="preserve"> </w:t>
      </w:r>
      <w:r w:rsidRPr="00E704D9">
        <w:rPr>
          <w:rFonts w:cs="Arial"/>
          <w:sz w:val="22"/>
          <w:szCs w:val="22"/>
          <w:lang w:val="en-US"/>
        </w:rPr>
        <w:t xml:space="preserve">Gender analysis is </w:t>
      </w:r>
      <w:r>
        <w:rPr>
          <w:rFonts w:cs="Arial"/>
          <w:sz w:val="22"/>
          <w:szCs w:val="22"/>
          <w:lang w:val="en-US"/>
        </w:rPr>
        <w:t>carried out to</w:t>
      </w:r>
      <w:r w:rsidRPr="00E704D9">
        <w:rPr>
          <w:rFonts w:cs="Arial"/>
          <w:sz w:val="22"/>
          <w:szCs w:val="22"/>
          <w:lang w:val="en-US"/>
        </w:rPr>
        <w:t xml:space="preserve"> understand the </w:t>
      </w:r>
      <w:r w:rsidRPr="00E704D9">
        <w:rPr>
          <w:rFonts w:cs="Arial"/>
          <w:bCs/>
          <w:iCs/>
          <w:sz w:val="22"/>
          <w:szCs w:val="22"/>
          <w:lang w:val="en-US"/>
        </w:rPr>
        <w:t xml:space="preserve">qualitative differences </w:t>
      </w:r>
      <w:r w:rsidRPr="00E704D9">
        <w:rPr>
          <w:rFonts w:cs="Arial"/>
          <w:sz w:val="22"/>
          <w:szCs w:val="22"/>
          <w:lang w:val="en-US"/>
        </w:rPr>
        <w:t>relating to women and men in any context. Gender analysis looks at the different roles and responsibilities of women and men, the assets available to them</w:t>
      </w:r>
      <w:r>
        <w:rPr>
          <w:rFonts w:cs="Arial"/>
          <w:sz w:val="22"/>
          <w:szCs w:val="22"/>
          <w:lang w:val="en-US"/>
        </w:rPr>
        <w:t>,</w:t>
      </w:r>
      <w:r w:rsidRPr="00E704D9">
        <w:rPr>
          <w:rFonts w:cs="Arial"/>
          <w:sz w:val="22"/>
          <w:szCs w:val="22"/>
          <w:lang w:val="en-US"/>
        </w:rPr>
        <w:t xml:space="preserve"> and their control over these (</w:t>
      </w:r>
      <w:r>
        <w:rPr>
          <w:rFonts w:cs="Arial"/>
          <w:sz w:val="22"/>
          <w:szCs w:val="22"/>
          <w:lang w:val="en-US"/>
        </w:rPr>
        <w:t xml:space="preserve">economic </w:t>
      </w:r>
      <w:r w:rsidRPr="00E704D9">
        <w:rPr>
          <w:rFonts w:cs="Arial"/>
          <w:sz w:val="22"/>
          <w:szCs w:val="22"/>
          <w:lang w:val="en-US"/>
        </w:rPr>
        <w:t>power). Such information helps us appreciate the context as it affects men and women to ensure that our programming responds appropriately.</w:t>
      </w:r>
    </w:p>
    <w:p w:rsidR="002811E6" w:rsidRPr="00E704D9" w:rsidRDefault="002811E6" w:rsidP="002811E6">
      <w:pPr>
        <w:widowControl w:val="0"/>
        <w:autoSpaceDE w:val="0"/>
        <w:autoSpaceDN w:val="0"/>
        <w:adjustRightInd w:val="0"/>
        <w:spacing w:after="240"/>
        <w:rPr>
          <w:rFonts w:cs="Arial"/>
          <w:sz w:val="22"/>
          <w:szCs w:val="22"/>
          <w:lang w:val="en-US"/>
        </w:rPr>
      </w:pPr>
      <w:r w:rsidRPr="00E704D9">
        <w:rPr>
          <w:rFonts w:cs="Arial"/>
          <w:b/>
          <w:bCs/>
          <w:sz w:val="22"/>
          <w:szCs w:val="22"/>
          <w:lang w:val="en-US"/>
        </w:rPr>
        <w:t>3. Understand</w:t>
      </w:r>
      <w:r>
        <w:rPr>
          <w:rFonts w:cs="Arial"/>
          <w:b/>
          <w:bCs/>
          <w:sz w:val="22"/>
          <w:szCs w:val="22"/>
          <w:lang w:val="en-US"/>
        </w:rPr>
        <w:t>ing</w:t>
      </w:r>
      <w:r w:rsidRPr="00E704D9">
        <w:rPr>
          <w:rFonts w:cs="Arial"/>
          <w:b/>
          <w:bCs/>
          <w:sz w:val="22"/>
          <w:szCs w:val="22"/>
          <w:lang w:val="en-US"/>
        </w:rPr>
        <w:t xml:space="preserve"> the political</w:t>
      </w:r>
      <w:r>
        <w:rPr>
          <w:rFonts w:cs="Arial"/>
          <w:b/>
          <w:bCs/>
          <w:sz w:val="22"/>
          <w:szCs w:val="22"/>
          <w:lang w:val="en-US"/>
        </w:rPr>
        <w:t>/country</w:t>
      </w:r>
      <w:r w:rsidRPr="00E704D9">
        <w:rPr>
          <w:rFonts w:cs="Arial"/>
          <w:b/>
          <w:bCs/>
          <w:sz w:val="22"/>
          <w:szCs w:val="22"/>
          <w:lang w:val="en-US"/>
        </w:rPr>
        <w:t xml:space="preserve"> context</w:t>
      </w:r>
      <w:r>
        <w:rPr>
          <w:rFonts w:cs="Arial"/>
          <w:b/>
          <w:bCs/>
          <w:sz w:val="22"/>
          <w:szCs w:val="22"/>
          <w:lang w:val="en-US"/>
        </w:rPr>
        <w:t>.</w:t>
      </w:r>
      <w:r w:rsidRPr="00E704D9">
        <w:rPr>
          <w:rFonts w:cs="Arial"/>
          <w:bCs/>
          <w:i/>
          <w:sz w:val="22"/>
          <w:szCs w:val="22"/>
          <w:lang w:val="en-US"/>
        </w:rPr>
        <w:t xml:space="preserve"> </w:t>
      </w:r>
      <w:r w:rsidRPr="00E704D9">
        <w:rPr>
          <w:rFonts w:cs="Arial"/>
          <w:sz w:val="22"/>
          <w:szCs w:val="22"/>
          <w:lang w:val="en-US"/>
        </w:rPr>
        <w:t xml:space="preserve">This involves </w:t>
      </w:r>
      <w:r>
        <w:rPr>
          <w:rFonts w:cs="Arial"/>
          <w:sz w:val="22"/>
          <w:szCs w:val="22"/>
          <w:lang w:val="en-US"/>
        </w:rPr>
        <w:t>examining</w:t>
      </w:r>
      <w:r w:rsidRPr="00E704D9">
        <w:rPr>
          <w:rFonts w:cs="Arial"/>
          <w:sz w:val="22"/>
          <w:szCs w:val="22"/>
          <w:lang w:val="en-US"/>
        </w:rPr>
        <w:t xml:space="preserve"> laws and policies as they affect women and men (sometimes differently) as well as customary practices and norms.</w:t>
      </w:r>
    </w:p>
    <w:p w:rsidR="002811E6" w:rsidRPr="00E704D9" w:rsidRDefault="002811E6" w:rsidP="002811E6">
      <w:pPr>
        <w:widowControl w:val="0"/>
        <w:autoSpaceDE w:val="0"/>
        <w:autoSpaceDN w:val="0"/>
        <w:adjustRightInd w:val="0"/>
        <w:spacing w:after="240"/>
        <w:rPr>
          <w:rFonts w:cs="Arial"/>
          <w:sz w:val="22"/>
          <w:szCs w:val="22"/>
          <w:lang w:val="en-US"/>
        </w:rPr>
      </w:pPr>
      <w:r w:rsidRPr="00E704D9">
        <w:rPr>
          <w:rFonts w:cs="Arial"/>
          <w:sz w:val="22"/>
          <w:szCs w:val="22"/>
          <w:lang w:val="en-US"/>
        </w:rPr>
        <w:t xml:space="preserve">4. </w:t>
      </w:r>
      <w:r>
        <w:rPr>
          <w:rFonts w:cs="Arial"/>
          <w:b/>
          <w:sz w:val="22"/>
          <w:szCs w:val="22"/>
          <w:lang w:val="en-US"/>
        </w:rPr>
        <w:t xml:space="preserve">Considering </w:t>
      </w:r>
      <w:r w:rsidRPr="00E704D9">
        <w:rPr>
          <w:rFonts w:cs="Arial"/>
          <w:b/>
          <w:bCs/>
          <w:sz w:val="22"/>
          <w:szCs w:val="22"/>
          <w:lang w:val="en-US"/>
        </w:rPr>
        <w:t>women and men</w:t>
      </w:r>
      <w:r>
        <w:rPr>
          <w:rFonts w:cs="Arial"/>
          <w:b/>
          <w:bCs/>
          <w:sz w:val="22"/>
          <w:szCs w:val="22"/>
          <w:lang w:val="en-US"/>
        </w:rPr>
        <w:t>’s needs</w:t>
      </w:r>
      <w:ins w:id="38" w:author="Terada Saori" w:date="2013-03-25T16:10:00Z">
        <w:r w:rsidR="00C2035B">
          <w:rPr>
            <w:rFonts w:cs="Arial"/>
            <w:b/>
            <w:bCs/>
            <w:sz w:val="22"/>
            <w:szCs w:val="22"/>
            <w:lang w:val="en-US"/>
          </w:rPr>
          <w:t>, rights</w:t>
        </w:r>
      </w:ins>
      <w:r>
        <w:rPr>
          <w:rFonts w:cs="Arial"/>
          <w:b/>
          <w:bCs/>
          <w:sz w:val="22"/>
          <w:szCs w:val="22"/>
          <w:lang w:val="en-US"/>
        </w:rPr>
        <w:t xml:space="preserve"> and priorities</w:t>
      </w:r>
      <w:r>
        <w:rPr>
          <w:rFonts w:cs="Arial"/>
          <w:bCs/>
          <w:i/>
          <w:sz w:val="22"/>
          <w:szCs w:val="22"/>
          <w:lang w:val="en-US"/>
        </w:rPr>
        <w:t xml:space="preserve">. </w:t>
      </w:r>
      <w:r>
        <w:rPr>
          <w:rFonts w:cs="Arial"/>
          <w:sz w:val="22"/>
          <w:szCs w:val="22"/>
          <w:lang w:val="en-US"/>
        </w:rPr>
        <w:t>T</w:t>
      </w:r>
      <w:r w:rsidRPr="00E704D9">
        <w:rPr>
          <w:rFonts w:cs="Arial"/>
          <w:sz w:val="22"/>
          <w:szCs w:val="22"/>
          <w:lang w:val="en-US"/>
        </w:rPr>
        <w:t xml:space="preserve">heir views should be heard during </w:t>
      </w:r>
      <w:r>
        <w:rPr>
          <w:rFonts w:cs="Arial"/>
          <w:sz w:val="22"/>
          <w:szCs w:val="22"/>
          <w:lang w:val="en-US"/>
        </w:rPr>
        <w:t>program</w:t>
      </w:r>
      <w:r w:rsidRPr="00E704D9">
        <w:rPr>
          <w:rFonts w:cs="Arial"/>
          <w:sz w:val="22"/>
          <w:szCs w:val="22"/>
          <w:lang w:val="en-US"/>
        </w:rPr>
        <w:t xml:space="preserve"> planning, monitoring and evaluation to ensure their different needs and priorities are understood and responded to. This may require talking to women and men separately to ensure all perspectives are heard.</w:t>
      </w:r>
    </w:p>
    <w:p w:rsidR="002811E6" w:rsidRPr="00E704D9" w:rsidRDefault="002811E6" w:rsidP="002811E6">
      <w:pPr>
        <w:widowControl w:val="0"/>
        <w:autoSpaceDE w:val="0"/>
        <w:autoSpaceDN w:val="0"/>
        <w:adjustRightInd w:val="0"/>
        <w:spacing w:after="240"/>
        <w:rPr>
          <w:rFonts w:cs="Times"/>
          <w:sz w:val="22"/>
          <w:szCs w:val="22"/>
          <w:lang w:val="en-US"/>
        </w:rPr>
      </w:pPr>
      <w:r w:rsidRPr="00E704D9">
        <w:rPr>
          <w:rFonts w:cs="Arial"/>
          <w:b/>
          <w:bCs/>
          <w:sz w:val="22"/>
          <w:szCs w:val="22"/>
          <w:lang w:val="en-US"/>
        </w:rPr>
        <w:t xml:space="preserve">5. </w:t>
      </w:r>
      <w:r>
        <w:rPr>
          <w:rFonts w:cs="Arial"/>
          <w:b/>
          <w:bCs/>
          <w:sz w:val="22"/>
          <w:szCs w:val="22"/>
          <w:lang w:val="en-US"/>
        </w:rPr>
        <w:t>Ensure w</w:t>
      </w:r>
      <w:r w:rsidRPr="00E704D9">
        <w:rPr>
          <w:rFonts w:cs="Arial"/>
          <w:b/>
          <w:bCs/>
          <w:sz w:val="22"/>
          <w:szCs w:val="22"/>
          <w:lang w:val="en-US"/>
        </w:rPr>
        <w:t xml:space="preserve">omen </w:t>
      </w:r>
      <w:r>
        <w:rPr>
          <w:rFonts w:cs="Arial"/>
          <w:b/>
          <w:bCs/>
          <w:sz w:val="22"/>
          <w:szCs w:val="22"/>
          <w:lang w:val="en-US"/>
        </w:rPr>
        <w:t xml:space="preserve">and </w:t>
      </w:r>
      <w:r w:rsidRPr="00E704D9">
        <w:rPr>
          <w:rFonts w:cs="Arial"/>
          <w:b/>
          <w:bCs/>
          <w:sz w:val="22"/>
          <w:szCs w:val="22"/>
          <w:lang w:val="en-US"/>
        </w:rPr>
        <w:t>men</w:t>
      </w:r>
      <w:r>
        <w:rPr>
          <w:rFonts w:cs="Arial"/>
          <w:b/>
          <w:bCs/>
          <w:sz w:val="22"/>
          <w:szCs w:val="22"/>
          <w:lang w:val="en-US"/>
        </w:rPr>
        <w:t>’s</w:t>
      </w:r>
      <w:r w:rsidRPr="00E704D9">
        <w:rPr>
          <w:rFonts w:cs="Arial"/>
          <w:b/>
          <w:bCs/>
          <w:sz w:val="22"/>
          <w:szCs w:val="22"/>
          <w:lang w:val="en-US"/>
        </w:rPr>
        <w:t xml:space="preserve"> </w:t>
      </w:r>
      <w:r>
        <w:rPr>
          <w:rFonts w:cs="Arial"/>
          <w:b/>
          <w:bCs/>
          <w:sz w:val="22"/>
          <w:szCs w:val="22"/>
          <w:lang w:val="en-US"/>
        </w:rPr>
        <w:t>participation in decision-making</w:t>
      </w:r>
      <w:r w:rsidRPr="00E704D9">
        <w:rPr>
          <w:rFonts w:cs="Arial"/>
          <w:i/>
          <w:sz w:val="22"/>
          <w:szCs w:val="22"/>
          <w:lang w:val="en-US"/>
        </w:rPr>
        <w:t>.</w:t>
      </w:r>
      <w:r w:rsidRPr="00E704D9">
        <w:rPr>
          <w:rFonts w:cs="Arial"/>
          <w:sz w:val="22"/>
          <w:szCs w:val="22"/>
          <w:lang w:val="en-US"/>
        </w:rPr>
        <w:t xml:space="preserve"> This may imply actively promoting and supporting the involvement of women in planning and decision-making and ensuring that men support this.</w:t>
      </w:r>
    </w:p>
    <w:p w:rsidR="002811E6" w:rsidRPr="00E704D9" w:rsidRDefault="002811E6" w:rsidP="002811E6">
      <w:pPr>
        <w:widowControl w:val="0"/>
        <w:autoSpaceDE w:val="0"/>
        <w:autoSpaceDN w:val="0"/>
        <w:adjustRightInd w:val="0"/>
        <w:spacing w:after="240"/>
        <w:rPr>
          <w:rFonts w:cs="Times"/>
          <w:sz w:val="22"/>
          <w:szCs w:val="22"/>
          <w:lang w:val="en-US"/>
        </w:rPr>
      </w:pPr>
      <w:r w:rsidRPr="00E704D9">
        <w:rPr>
          <w:rFonts w:cs="Arial"/>
          <w:b/>
          <w:bCs/>
          <w:sz w:val="22"/>
          <w:szCs w:val="22"/>
          <w:lang w:val="en-US"/>
        </w:rPr>
        <w:t xml:space="preserve">6. </w:t>
      </w:r>
      <w:r>
        <w:rPr>
          <w:rFonts w:cs="Arial"/>
          <w:b/>
          <w:bCs/>
          <w:sz w:val="22"/>
          <w:szCs w:val="22"/>
          <w:lang w:val="en-US"/>
        </w:rPr>
        <w:t>Design program</w:t>
      </w:r>
      <w:r w:rsidRPr="00E704D9">
        <w:rPr>
          <w:rFonts w:cs="Arial"/>
          <w:b/>
          <w:bCs/>
          <w:sz w:val="22"/>
          <w:szCs w:val="22"/>
          <w:lang w:val="en-US"/>
        </w:rPr>
        <w:t xml:space="preserve"> and project level objectives and indicators</w:t>
      </w:r>
      <w:r>
        <w:rPr>
          <w:rFonts w:cs="Arial"/>
          <w:bCs/>
          <w:sz w:val="22"/>
          <w:szCs w:val="22"/>
          <w:lang w:val="en-US"/>
        </w:rPr>
        <w:t xml:space="preserve">. These </w:t>
      </w:r>
      <w:r>
        <w:rPr>
          <w:rFonts w:cs="Arial"/>
          <w:sz w:val="22"/>
          <w:szCs w:val="22"/>
          <w:lang w:val="en-US"/>
        </w:rPr>
        <w:t>s</w:t>
      </w:r>
      <w:r w:rsidRPr="00E704D9">
        <w:rPr>
          <w:rFonts w:cs="Arial"/>
          <w:sz w:val="22"/>
          <w:szCs w:val="22"/>
          <w:lang w:val="en-US"/>
        </w:rPr>
        <w:t>hould reflect the anticipated changes and benefits for both women and men</w:t>
      </w:r>
      <w:r>
        <w:rPr>
          <w:rFonts w:cs="Arial"/>
          <w:sz w:val="22"/>
          <w:szCs w:val="22"/>
          <w:lang w:val="en-US"/>
        </w:rPr>
        <w:t>, including</w:t>
      </w:r>
      <w:r w:rsidRPr="00E704D9">
        <w:rPr>
          <w:rFonts w:cs="Arial"/>
          <w:sz w:val="22"/>
          <w:szCs w:val="22"/>
          <w:lang w:val="en-US"/>
        </w:rPr>
        <w:t xml:space="preserve"> </w:t>
      </w:r>
      <w:r>
        <w:rPr>
          <w:rFonts w:cs="Arial"/>
          <w:sz w:val="22"/>
          <w:szCs w:val="22"/>
          <w:lang w:val="en-US"/>
        </w:rPr>
        <w:t>w</w:t>
      </w:r>
      <w:r w:rsidRPr="00E704D9">
        <w:rPr>
          <w:rFonts w:cs="Arial"/>
          <w:sz w:val="22"/>
          <w:szCs w:val="22"/>
          <w:lang w:val="en-US"/>
        </w:rPr>
        <w:t xml:space="preserve">hat gets measured </w:t>
      </w:r>
      <w:r>
        <w:rPr>
          <w:rFonts w:cs="Arial"/>
          <w:sz w:val="22"/>
          <w:szCs w:val="22"/>
          <w:lang w:val="en-US"/>
        </w:rPr>
        <w:t xml:space="preserve">and how it is </w:t>
      </w:r>
      <w:r w:rsidRPr="00E704D9">
        <w:rPr>
          <w:rFonts w:cs="Arial"/>
          <w:sz w:val="22"/>
          <w:szCs w:val="22"/>
          <w:lang w:val="en-US"/>
        </w:rPr>
        <w:t>managed.</w:t>
      </w:r>
    </w:p>
    <w:p w:rsidR="002811E6" w:rsidRDefault="002811E6" w:rsidP="002811E6">
      <w:pPr>
        <w:widowControl w:val="0"/>
        <w:autoSpaceDE w:val="0"/>
        <w:autoSpaceDN w:val="0"/>
        <w:adjustRightInd w:val="0"/>
        <w:spacing w:after="240"/>
        <w:rPr>
          <w:ins w:id="39" w:author="Terada Saori" w:date="2013-03-25T16:10:00Z"/>
          <w:rFonts w:cs="Arial"/>
          <w:sz w:val="22"/>
          <w:szCs w:val="22"/>
          <w:lang w:val="en-US"/>
        </w:rPr>
      </w:pPr>
      <w:r w:rsidRPr="00E704D9">
        <w:rPr>
          <w:rFonts w:cs="Arial"/>
          <w:b/>
          <w:bCs/>
          <w:sz w:val="22"/>
          <w:szCs w:val="22"/>
          <w:lang w:val="en-US"/>
        </w:rPr>
        <w:t xml:space="preserve">7. </w:t>
      </w:r>
      <w:r>
        <w:rPr>
          <w:rFonts w:cs="Arial"/>
          <w:b/>
          <w:bCs/>
          <w:sz w:val="22"/>
          <w:szCs w:val="22"/>
          <w:lang w:val="en-US"/>
        </w:rPr>
        <w:t>Consider t</w:t>
      </w:r>
      <w:r w:rsidRPr="00E704D9">
        <w:rPr>
          <w:rFonts w:cs="Arial"/>
          <w:b/>
          <w:bCs/>
          <w:sz w:val="22"/>
          <w:szCs w:val="22"/>
          <w:lang w:val="en-US"/>
        </w:rPr>
        <w:t>he capacity of partners to mainstream gender needs</w:t>
      </w:r>
      <w:r>
        <w:rPr>
          <w:rFonts w:cs="Arial"/>
          <w:bCs/>
          <w:sz w:val="22"/>
          <w:szCs w:val="22"/>
          <w:lang w:val="en-US"/>
        </w:rPr>
        <w:t xml:space="preserve">. </w:t>
      </w:r>
      <w:r>
        <w:rPr>
          <w:rFonts w:cs="Arial"/>
          <w:sz w:val="22"/>
          <w:szCs w:val="22"/>
          <w:lang w:val="en-US"/>
        </w:rPr>
        <w:t>D</w:t>
      </w:r>
      <w:r w:rsidRPr="00E704D9">
        <w:rPr>
          <w:rFonts w:cs="Arial"/>
          <w:sz w:val="22"/>
          <w:szCs w:val="22"/>
          <w:lang w:val="en-US"/>
        </w:rPr>
        <w:t>uring partner appraisals, discussions and monitoring visits</w:t>
      </w:r>
      <w:r>
        <w:rPr>
          <w:rFonts w:cs="Arial"/>
          <w:sz w:val="22"/>
          <w:szCs w:val="22"/>
          <w:lang w:val="en-US"/>
        </w:rPr>
        <w:t>, it is important to determine partner organizations’ capacity for gender mainstreaming</w:t>
      </w:r>
      <w:r w:rsidRPr="00E704D9">
        <w:rPr>
          <w:rFonts w:cs="Arial"/>
          <w:sz w:val="22"/>
          <w:szCs w:val="22"/>
          <w:lang w:val="en-US"/>
        </w:rPr>
        <w:t>. If necessary</w:t>
      </w:r>
      <w:r>
        <w:rPr>
          <w:rFonts w:cs="Arial"/>
          <w:sz w:val="22"/>
          <w:szCs w:val="22"/>
          <w:lang w:val="en-US"/>
        </w:rPr>
        <w:t>,</w:t>
      </w:r>
      <w:r w:rsidRPr="00E704D9">
        <w:rPr>
          <w:rFonts w:cs="Arial"/>
          <w:sz w:val="22"/>
          <w:szCs w:val="22"/>
          <w:lang w:val="en-US"/>
        </w:rPr>
        <w:t xml:space="preserve"> capacity building should be supported and built</w:t>
      </w:r>
      <w:r>
        <w:rPr>
          <w:rFonts w:cs="Arial"/>
          <w:sz w:val="22"/>
          <w:szCs w:val="22"/>
          <w:lang w:val="en-US"/>
        </w:rPr>
        <w:t xml:space="preserve"> into the budget of the partner.</w:t>
      </w:r>
    </w:p>
    <w:p w:rsidR="00C2035B" w:rsidRDefault="00C2035B" w:rsidP="002811E6">
      <w:pPr>
        <w:widowControl w:val="0"/>
        <w:autoSpaceDE w:val="0"/>
        <w:autoSpaceDN w:val="0"/>
        <w:adjustRightInd w:val="0"/>
        <w:spacing w:after="240"/>
        <w:rPr>
          <w:rFonts w:cs="Arial"/>
          <w:sz w:val="22"/>
          <w:szCs w:val="22"/>
          <w:lang w:val="en-US"/>
        </w:rPr>
      </w:pPr>
      <w:ins w:id="40" w:author="Terada Saori" w:date="2013-03-25T16:10:00Z">
        <w:r>
          <w:rPr>
            <w:rFonts w:cs="Arial"/>
            <w:sz w:val="22"/>
            <w:szCs w:val="22"/>
            <w:lang w:val="en-US"/>
          </w:rPr>
          <w:t>8. Using gender-sensitive language: Language as well as images can convey gender ster</w:t>
        </w:r>
      </w:ins>
      <w:ins w:id="41" w:author="Terada Saori" w:date="2013-03-25T16:11:00Z">
        <w:r>
          <w:rPr>
            <w:rFonts w:cs="Arial"/>
            <w:sz w:val="22"/>
            <w:szCs w:val="22"/>
            <w:lang w:val="en-US"/>
          </w:rPr>
          <w:t>e</w:t>
        </w:r>
      </w:ins>
      <w:ins w:id="42" w:author="Terada Saori" w:date="2013-03-25T16:10:00Z">
        <w:r>
          <w:rPr>
            <w:rFonts w:cs="Arial"/>
            <w:sz w:val="22"/>
            <w:szCs w:val="22"/>
            <w:lang w:val="en-US"/>
          </w:rPr>
          <w:t xml:space="preserve">otypes and can positively or negatively </w:t>
        </w:r>
      </w:ins>
      <w:ins w:id="43" w:author="Terada Saori" w:date="2013-03-25T16:11:00Z">
        <w:r>
          <w:rPr>
            <w:rFonts w:cs="Arial"/>
            <w:sz w:val="22"/>
            <w:szCs w:val="22"/>
            <w:lang w:val="en-US"/>
          </w:rPr>
          <w:t>affect people’s consciousness overtime.  Add link the UNESCO guide on gender-neutral language (</w:t>
        </w:r>
        <w:r>
          <w:rPr>
            <w:rStyle w:val="HTMLCite"/>
            <w:rFonts w:ascii="Arial" w:hAnsi="Arial" w:cs="Arial"/>
            <w:lang w:val="de-DE"/>
          </w:rPr>
          <w:t>unesdoc.</w:t>
        </w:r>
        <w:r>
          <w:rPr>
            <w:rStyle w:val="Strong"/>
            <w:rFonts w:ascii="Arial" w:hAnsi="Arial" w:cs="Arial"/>
            <w:color w:val="388222"/>
            <w:lang w:val="de-DE"/>
          </w:rPr>
          <w:t>unesco</w:t>
        </w:r>
        <w:r>
          <w:rPr>
            <w:rStyle w:val="HTMLCite"/>
            <w:rFonts w:ascii="Arial" w:hAnsi="Arial" w:cs="Arial"/>
            <w:lang w:val="de-DE"/>
          </w:rPr>
          <w:t>.org/images/0011/001149/114950mo.pdf</w:t>
        </w:r>
      </w:ins>
      <w:ins w:id="44" w:author="Terada Saori" w:date="2013-03-25T16:12:00Z">
        <w:r>
          <w:rPr>
            <w:rStyle w:val="HTMLCite"/>
            <w:rFonts w:ascii="Arial" w:hAnsi="Arial" w:cs="Arial"/>
            <w:lang w:val="de-DE"/>
          </w:rPr>
          <w:t xml:space="preserve">) </w:t>
        </w:r>
      </w:ins>
    </w:p>
    <w:p w:rsidR="002811E6" w:rsidRPr="002E7FEE" w:rsidRDefault="002811E6" w:rsidP="002811E6">
      <w:pPr>
        <w:rPr>
          <w:lang w:val="en-US"/>
        </w:rPr>
      </w:pPr>
    </w:p>
    <w:p w:rsidR="002811E6" w:rsidRPr="004A2FEC" w:rsidRDefault="002811E6">
      <w:pPr>
        <w:rPr>
          <w:lang w:val="en-US"/>
        </w:rPr>
      </w:pPr>
    </w:p>
    <w:sectPr w:rsidR="002811E6" w:rsidRPr="004A2FEC" w:rsidSect="00CE5A32">
      <w:footerReference w:type="default" r:id="rId40"/>
      <w:pgSz w:w="15840" w:h="12240" w:orient="landscape"/>
      <w:pgMar w:top="1800" w:right="1440" w:bottom="180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Terada Saori" w:date="2013-04-09T16:50:00Z" w:initials="TS">
    <w:p w:rsidR="0014747C" w:rsidRDefault="0014747C">
      <w:pPr>
        <w:pStyle w:val="CommentText"/>
      </w:pPr>
      <w:r>
        <w:rPr>
          <w:rStyle w:val="CommentReference"/>
        </w:rPr>
        <w:annotationRef/>
      </w:r>
      <w:proofErr w:type="spellStart"/>
      <w:r>
        <w:t>This</w:t>
      </w:r>
      <w:proofErr w:type="spellEnd"/>
      <w:r>
        <w:t xml:space="preserve"> </w:t>
      </w:r>
      <w:proofErr w:type="spellStart"/>
      <w:r>
        <w:t>section</w:t>
      </w:r>
      <w:proofErr w:type="spellEnd"/>
      <w:r>
        <w:t xml:space="preserve"> </w:t>
      </w:r>
      <w:proofErr w:type="spellStart"/>
      <w:r>
        <w:t>could</w:t>
      </w:r>
      <w:proofErr w:type="spellEnd"/>
      <w:r>
        <w:t xml:space="preserve"> </w:t>
      </w:r>
      <w:proofErr w:type="spellStart"/>
      <w:r>
        <w:t>go</w:t>
      </w:r>
      <w:proofErr w:type="spellEnd"/>
      <w:r>
        <w:t xml:space="preserve"> </w:t>
      </w:r>
      <w:proofErr w:type="spellStart"/>
      <w:r>
        <w:t>into</w:t>
      </w:r>
      <w:proofErr w:type="spellEnd"/>
      <w:r>
        <w:t xml:space="preserve"> </w:t>
      </w:r>
      <w:proofErr w:type="spellStart"/>
      <w:r>
        <w:t>resources</w:t>
      </w:r>
      <w:proofErr w:type="spellEnd"/>
      <w:r>
        <w:t xml:space="preserve">. </w:t>
      </w:r>
      <w:proofErr w:type="spellStart"/>
      <w:r>
        <w:t>Not</w:t>
      </w:r>
      <w:proofErr w:type="spellEnd"/>
      <w:r>
        <w:t xml:space="preserve"> </w:t>
      </w:r>
      <w:proofErr w:type="spellStart"/>
      <w:r>
        <w:t>necessary</w:t>
      </w:r>
      <w:proofErr w:type="spellEnd"/>
      <w:r>
        <w:t xml:space="preserve"> </w:t>
      </w:r>
      <w:proofErr w:type="spellStart"/>
      <w:r>
        <w:t>knowledge</w:t>
      </w:r>
      <w:proofErr w:type="spellEnd"/>
      <w:r>
        <w:t xml:space="preserve"> </w:t>
      </w:r>
      <w:proofErr w:type="spellStart"/>
      <w:r>
        <w:t>for</w:t>
      </w:r>
      <w:proofErr w:type="spellEnd"/>
      <w:r>
        <w:t xml:space="preserve"> </w:t>
      </w:r>
      <w:proofErr w:type="spellStart"/>
      <w:r>
        <w:t>average</w:t>
      </w:r>
      <w:proofErr w:type="spellEnd"/>
      <w:r>
        <w:t xml:space="preserve"> UN staff.</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6A7" w:rsidRDefault="005266A7" w:rsidP="002D7D27">
      <w:r>
        <w:separator/>
      </w:r>
    </w:p>
  </w:endnote>
  <w:endnote w:type="continuationSeparator" w:id="0">
    <w:p w:rsidR="005266A7" w:rsidRDefault="005266A7" w:rsidP="002D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rticulate">
    <w:altName w:val="Cambria"/>
    <w:charset w:val="00"/>
    <w:family w:val="auto"/>
    <w:pitch w:val="variable"/>
    <w:sig w:usb0="8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451731"/>
      <w:docPartObj>
        <w:docPartGallery w:val="Page Numbers (Bottom of Page)"/>
        <w:docPartUnique/>
      </w:docPartObj>
    </w:sdtPr>
    <w:sdtEndPr/>
    <w:sdtContent>
      <w:p w:rsidR="005266A7" w:rsidRDefault="005266A7">
        <w:pPr>
          <w:pStyle w:val="Footer"/>
          <w:jc w:val="right"/>
        </w:pPr>
        <w:r>
          <w:t xml:space="preserve">Page | </w:t>
        </w:r>
        <w:r>
          <w:fldChar w:fldCharType="begin"/>
        </w:r>
        <w:r>
          <w:instrText xml:space="preserve"> PAGE   \* MERGEFORMAT </w:instrText>
        </w:r>
        <w:r>
          <w:fldChar w:fldCharType="separate"/>
        </w:r>
        <w:r w:rsidR="0014747C">
          <w:rPr>
            <w:noProof/>
          </w:rPr>
          <w:t>1</w:t>
        </w:r>
        <w:r>
          <w:rPr>
            <w:noProof/>
          </w:rPr>
          <w:fldChar w:fldCharType="end"/>
        </w:r>
        <w:r>
          <w:t xml:space="preserve"> </w:t>
        </w:r>
      </w:p>
    </w:sdtContent>
  </w:sdt>
  <w:p w:rsidR="005266A7" w:rsidRDefault="00526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6A7" w:rsidRDefault="005266A7" w:rsidP="002D7D27">
      <w:r>
        <w:separator/>
      </w:r>
    </w:p>
  </w:footnote>
  <w:footnote w:type="continuationSeparator" w:id="0">
    <w:p w:rsidR="005266A7" w:rsidRDefault="005266A7" w:rsidP="002D7D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abstractNum w:abstractNumId="0">
    <w:nsid w:val="068D7D13"/>
    <w:multiLevelType w:val="hybridMultilevel"/>
    <w:tmpl w:val="1EF632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0B1B19"/>
    <w:multiLevelType w:val="hybridMultilevel"/>
    <w:tmpl w:val="83664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812D4F"/>
    <w:multiLevelType w:val="hybridMultilevel"/>
    <w:tmpl w:val="CC764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6B40E6"/>
    <w:multiLevelType w:val="multilevel"/>
    <w:tmpl w:val="F3FE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B03E52"/>
    <w:multiLevelType w:val="hybridMultilevel"/>
    <w:tmpl w:val="D0F4D63E"/>
    <w:lvl w:ilvl="0" w:tplc="15BAFE9E">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B60527"/>
    <w:multiLevelType w:val="hybridMultilevel"/>
    <w:tmpl w:val="A612B4F6"/>
    <w:lvl w:ilvl="0" w:tplc="040A000F">
      <w:start w:val="1"/>
      <w:numFmt w:val="decimal"/>
      <w:lvlText w:val="%1."/>
      <w:lvlJc w:val="left"/>
      <w:pPr>
        <w:ind w:left="720" w:hanging="360"/>
      </w:pPr>
      <w:rPr>
        <w:rFonts w:hint="default"/>
      </w:rPr>
    </w:lvl>
    <w:lvl w:ilvl="1" w:tplc="7542EF2C">
      <w:numFmt w:val="bullet"/>
      <w:lvlText w:val="•"/>
      <w:lvlJc w:val="left"/>
      <w:pPr>
        <w:ind w:left="1440" w:hanging="360"/>
      </w:pPr>
      <w:rPr>
        <w:rFonts w:ascii="Times New Roman" w:eastAsiaTheme="minorEastAsia" w:hAnsi="Times New Roman" w:cs="Times New Roman"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nsid w:val="76B07E02"/>
    <w:multiLevelType w:val="hybridMultilevel"/>
    <w:tmpl w:val="FB627A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5"/>
  </w:num>
  <w:num w:numId="6">
    <w:abstractNumId w:val="3"/>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ACC"/>
    <w:rsid w:val="00005068"/>
    <w:rsid w:val="00007F86"/>
    <w:rsid w:val="000100C8"/>
    <w:rsid w:val="000134FF"/>
    <w:rsid w:val="00013780"/>
    <w:rsid w:val="0001487A"/>
    <w:rsid w:val="000168FD"/>
    <w:rsid w:val="00020C43"/>
    <w:rsid w:val="0002148A"/>
    <w:rsid w:val="00022747"/>
    <w:rsid w:val="00031A65"/>
    <w:rsid w:val="000348B1"/>
    <w:rsid w:val="00034A19"/>
    <w:rsid w:val="0005202E"/>
    <w:rsid w:val="000619A4"/>
    <w:rsid w:val="00061BEF"/>
    <w:rsid w:val="000665BA"/>
    <w:rsid w:val="00067869"/>
    <w:rsid w:val="00072224"/>
    <w:rsid w:val="00073C28"/>
    <w:rsid w:val="00074377"/>
    <w:rsid w:val="0009345A"/>
    <w:rsid w:val="00097D42"/>
    <w:rsid w:val="000A337A"/>
    <w:rsid w:val="000A6072"/>
    <w:rsid w:val="000B6D9A"/>
    <w:rsid w:val="000B706B"/>
    <w:rsid w:val="000C33B8"/>
    <w:rsid w:val="000E65FB"/>
    <w:rsid w:val="000F11CB"/>
    <w:rsid w:val="000F747E"/>
    <w:rsid w:val="00106538"/>
    <w:rsid w:val="00106666"/>
    <w:rsid w:val="001077FA"/>
    <w:rsid w:val="0011199C"/>
    <w:rsid w:val="00112207"/>
    <w:rsid w:val="0012064D"/>
    <w:rsid w:val="0012120F"/>
    <w:rsid w:val="0012213C"/>
    <w:rsid w:val="001250A9"/>
    <w:rsid w:val="001258B3"/>
    <w:rsid w:val="001269EA"/>
    <w:rsid w:val="00126F6F"/>
    <w:rsid w:val="001271FF"/>
    <w:rsid w:val="00127FB3"/>
    <w:rsid w:val="00131638"/>
    <w:rsid w:val="001316B9"/>
    <w:rsid w:val="00132D1B"/>
    <w:rsid w:val="00134E05"/>
    <w:rsid w:val="00135331"/>
    <w:rsid w:val="00141524"/>
    <w:rsid w:val="00145A8E"/>
    <w:rsid w:val="00145C02"/>
    <w:rsid w:val="001473DC"/>
    <w:rsid w:val="0014747C"/>
    <w:rsid w:val="00150B78"/>
    <w:rsid w:val="001605D8"/>
    <w:rsid w:val="00164FC5"/>
    <w:rsid w:val="00166346"/>
    <w:rsid w:val="0017171F"/>
    <w:rsid w:val="001738B1"/>
    <w:rsid w:val="001744B5"/>
    <w:rsid w:val="0017600C"/>
    <w:rsid w:val="001846EA"/>
    <w:rsid w:val="00185159"/>
    <w:rsid w:val="001939C0"/>
    <w:rsid w:val="0019578A"/>
    <w:rsid w:val="001A5BEF"/>
    <w:rsid w:val="001B08A2"/>
    <w:rsid w:val="001B271E"/>
    <w:rsid w:val="001B50BD"/>
    <w:rsid w:val="001B7409"/>
    <w:rsid w:val="001C4900"/>
    <w:rsid w:val="001D42D1"/>
    <w:rsid w:val="00211E16"/>
    <w:rsid w:val="002135F4"/>
    <w:rsid w:val="002175B2"/>
    <w:rsid w:val="00220F6E"/>
    <w:rsid w:val="00221A48"/>
    <w:rsid w:val="00222DBF"/>
    <w:rsid w:val="002339A6"/>
    <w:rsid w:val="00234353"/>
    <w:rsid w:val="00237603"/>
    <w:rsid w:val="002440D6"/>
    <w:rsid w:val="00245ABA"/>
    <w:rsid w:val="002524F3"/>
    <w:rsid w:val="00255622"/>
    <w:rsid w:val="00255A1B"/>
    <w:rsid w:val="002573B7"/>
    <w:rsid w:val="002659B3"/>
    <w:rsid w:val="0027192C"/>
    <w:rsid w:val="002729AF"/>
    <w:rsid w:val="00272F21"/>
    <w:rsid w:val="0027379A"/>
    <w:rsid w:val="00280120"/>
    <w:rsid w:val="002811E6"/>
    <w:rsid w:val="0028124E"/>
    <w:rsid w:val="00286A64"/>
    <w:rsid w:val="00295684"/>
    <w:rsid w:val="002A0305"/>
    <w:rsid w:val="002A21A7"/>
    <w:rsid w:val="002A34D4"/>
    <w:rsid w:val="002A4064"/>
    <w:rsid w:val="002A5A4C"/>
    <w:rsid w:val="002A7552"/>
    <w:rsid w:val="002B2C69"/>
    <w:rsid w:val="002C1CD3"/>
    <w:rsid w:val="002D1D36"/>
    <w:rsid w:val="002D1E74"/>
    <w:rsid w:val="002D202F"/>
    <w:rsid w:val="002D5310"/>
    <w:rsid w:val="002D5F22"/>
    <w:rsid w:val="002D6E57"/>
    <w:rsid w:val="002D7D27"/>
    <w:rsid w:val="002E1089"/>
    <w:rsid w:val="002E3FED"/>
    <w:rsid w:val="002E3FF6"/>
    <w:rsid w:val="00300788"/>
    <w:rsid w:val="0030197F"/>
    <w:rsid w:val="00302F79"/>
    <w:rsid w:val="00314F9C"/>
    <w:rsid w:val="003222BA"/>
    <w:rsid w:val="00322D29"/>
    <w:rsid w:val="003279F0"/>
    <w:rsid w:val="0034312D"/>
    <w:rsid w:val="00352CF1"/>
    <w:rsid w:val="00355B3D"/>
    <w:rsid w:val="00357F24"/>
    <w:rsid w:val="00366E95"/>
    <w:rsid w:val="00370BB4"/>
    <w:rsid w:val="00373265"/>
    <w:rsid w:val="00380D04"/>
    <w:rsid w:val="003849CB"/>
    <w:rsid w:val="00387413"/>
    <w:rsid w:val="00387538"/>
    <w:rsid w:val="00397FE7"/>
    <w:rsid w:val="003A6B66"/>
    <w:rsid w:val="003C24CC"/>
    <w:rsid w:val="003C5C08"/>
    <w:rsid w:val="003D230A"/>
    <w:rsid w:val="003D2E7A"/>
    <w:rsid w:val="003D3324"/>
    <w:rsid w:val="003D7071"/>
    <w:rsid w:val="003E2A79"/>
    <w:rsid w:val="003F0663"/>
    <w:rsid w:val="003F6BEF"/>
    <w:rsid w:val="003F6F83"/>
    <w:rsid w:val="003F7BF9"/>
    <w:rsid w:val="00401961"/>
    <w:rsid w:val="00403277"/>
    <w:rsid w:val="0040601C"/>
    <w:rsid w:val="0041350B"/>
    <w:rsid w:val="00424C82"/>
    <w:rsid w:val="00430C9B"/>
    <w:rsid w:val="004318BE"/>
    <w:rsid w:val="00443D24"/>
    <w:rsid w:val="00451154"/>
    <w:rsid w:val="00453661"/>
    <w:rsid w:val="00453671"/>
    <w:rsid w:val="00454BF1"/>
    <w:rsid w:val="00462981"/>
    <w:rsid w:val="00464494"/>
    <w:rsid w:val="00465513"/>
    <w:rsid w:val="00472D5D"/>
    <w:rsid w:val="00473EC3"/>
    <w:rsid w:val="004774E8"/>
    <w:rsid w:val="00481385"/>
    <w:rsid w:val="004834EE"/>
    <w:rsid w:val="004837E2"/>
    <w:rsid w:val="00483D5D"/>
    <w:rsid w:val="004852D1"/>
    <w:rsid w:val="00485C62"/>
    <w:rsid w:val="0048665D"/>
    <w:rsid w:val="00490125"/>
    <w:rsid w:val="00491AF8"/>
    <w:rsid w:val="004A0044"/>
    <w:rsid w:val="004A2E0B"/>
    <w:rsid w:val="004A2FEC"/>
    <w:rsid w:val="004A4BC3"/>
    <w:rsid w:val="004B0855"/>
    <w:rsid w:val="004D0078"/>
    <w:rsid w:val="004D1603"/>
    <w:rsid w:val="004E0BDB"/>
    <w:rsid w:val="004E3A4F"/>
    <w:rsid w:val="004F0DB8"/>
    <w:rsid w:val="005079C8"/>
    <w:rsid w:val="00507FE7"/>
    <w:rsid w:val="005153D9"/>
    <w:rsid w:val="00521F50"/>
    <w:rsid w:val="005250AD"/>
    <w:rsid w:val="005266A7"/>
    <w:rsid w:val="00537378"/>
    <w:rsid w:val="00545C25"/>
    <w:rsid w:val="005502B0"/>
    <w:rsid w:val="00551A77"/>
    <w:rsid w:val="0056126B"/>
    <w:rsid w:val="00563135"/>
    <w:rsid w:val="00566BDC"/>
    <w:rsid w:val="00567445"/>
    <w:rsid w:val="0057090F"/>
    <w:rsid w:val="00580EEF"/>
    <w:rsid w:val="0058125E"/>
    <w:rsid w:val="00585DBA"/>
    <w:rsid w:val="005875CD"/>
    <w:rsid w:val="00587646"/>
    <w:rsid w:val="005A32CC"/>
    <w:rsid w:val="005B4C70"/>
    <w:rsid w:val="005B6787"/>
    <w:rsid w:val="005B6DDE"/>
    <w:rsid w:val="005B7AB3"/>
    <w:rsid w:val="005C13B3"/>
    <w:rsid w:val="005D3844"/>
    <w:rsid w:val="005E0926"/>
    <w:rsid w:val="005E24FA"/>
    <w:rsid w:val="005E2835"/>
    <w:rsid w:val="005E6327"/>
    <w:rsid w:val="006016FF"/>
    <w:rsid w:val="006130D3"/>
    <w:rsid w:val="006374A7"/>
    <w:rsid w:val="00642748"/>
    <w:rsid w:val="00646352"/>
    <w:rsid w:val="00651DC2"/>
    <w:rsid w:val="00682159"/>
    <w:rsid w:val="00686655"/>
    <w:rsid w:val="00693970"/>
    <w:rsid w:val="00697233"/>
    <w:rsid w:val="006A78C5"/>
    <w:rsid w:val="006A7927"/>
    <w:rsid w:val="006C55A6"/>
    <w:rsid w:val="006D353D"/>
    <w:rsid w:val="006D49BD"/>
    <w:rsid w:val="006E5253"/>
    <w:rsid w:val="006E6983"/>
    <w:rsid w:val="006E7E76"/>
    <w:rsid w:val="006F0437"/>
    <w:rsid w:val="006F70E6"/>
    <w:rsid w:val="00702499"/>
    <w:rsid w:val="00705989"/>
    <w:rsid w:val="00714E04"/>
    <w:rsid w:val="007150BE"/>
    <w:rsid w:val="00725F1B"/>
    <w:rsid w:val="00740FE2"/>
    <w:rsid w:val="00751496"/>
    <w:rsid w:val="00755618"/>
    <w:rsid w:val="0076615B"/>
    <w:rsid w:val="00771F82"/>
    <w:rsid w:val="00781A90"/>
    <w:rsid w:val="00786F62"/>
    <w:rsid w:val="007876B8"/>
    <w:rsid w:val="007A20F4"/>
    <w:rsid w:val="007A7895"/>
    <w:rsid w:val="007B009B"/>
    <w:rsid w:val="007B11AB"/>
    <w:rsid w:val="007B5BA8"/>
    <w:rsid w:val="007C1BB0"/>
    <w:rsid w:val="007C4C2E"/>
    <w:rsid w:val="007D69E9"/>
    <w:rsid w:val="007E6EAC"/>
    <w:rsid w:val="007F0F7C"/>
    <w:rsid w:val="007F3864"/>
    <w:rsid w:val="007F421A"/>
    <w:rsid w:val="007F452F"/>
    <w:rsid w:val="007F6C75"/>
    <w:rsid w:val="008062FD"/>
    <w:rsid w:val="0080679B"/>
    <w:rsid w:val="00807A22"/>
    <w:rsid w:val="00812DC9"/>
    <w:rsid w:val="00827BDD"/>
    <w:rsid w:val="00831ACF"/>
    <w:rsid w:val="008369E7"/>
    <w:rsid w:val="0083765A"/>
    <w:rsid w:val="00847695"/>
    <w:rsid w:val="0085063B"/>
    <w:rsid w:val="00850AA4"/>
    <w:rsid w:val="008516ED"/>
    <w:rsid w:val="008540F1"/>
    <w:rsid w:val="00856B2A"/>
    <w:rsid w:val="00860096"/>
    <w:rsid w:val="00870AAB"/>
    <w:rsid w:val="0087598D"/>
    <w:rsid w:val="0087643E"/>
    <w:rsid w:val="00880A0E"/>
    <w:rsid w:val="008822D9"/>
    <w:rsid w:val="00885002"/>
    <w:rsid w:val="00893C2A"/>
    <w:rsid w:val="008973FC"/>
    <w:rsid w:val="008A1519"/>
    <w:rsid w:val="008A2BD9"/>
    <w:rsid w:val="008A682A"/>
    <w:rsid w:val="008B0511"/>
    <w:rsid w:val="008B1442"/>
    <w:rsid w:val="008B562D"/>
    <w:rsid w:val="008C66C4"/>
    <w:rsid w:val="008D63EF"/>
    <w:rsid w:val="008E54DF"/>
    <w:rsid w:val="008E7426"/>
    <w:rsid w:val="008F2921"/>
    <w:rsid w:val="008F3645"/>
    <w:rsid w:val="008F5CC5"/>
    <w:rsid w:val="008F70F0"/>
    <w:rsid w:val="008F7A4A"/>
    <w:rsid w:val="00900B6C"/>
    <w:rsid w:val="009023AE"/>
    <w:rsid w:val="00907E9F"/>
    <w:rsid w:val="0092724E"/>
    <w:rsid w:val="00932EE6"/>
    <w:rsid w:val="00933D2C"/>
    <w:rsid w:val="009358CC"/>
    <w:rsid w:val="00947CC7"/>
    <w:rsid w:val="0095234B"/>
    <w:rsid w:val="009552AB"/>
    <w:rsid w:val="00957298"/>
    <w:rsid w:val="00957711"/>
    <w:rsid w:val="00964523"/>
    <w:rsid w:val="00965AF6"/>
    <w:rsid w:val="00966B00"/>
    <w:rsid w:val="00970EA4"/>
    <w:rsid w:val="0097403A"/>
    <w:rsid w:val="00980F87"/>
    <w:rsid w:val="009820B2"/>
    <w:rsid w:val="009919E6"/>
    <w:rsid w:val="009949C3"/>
    <w:rsid w:val="009A1265"/>
    <w:rsid w:val="009A23C9"/>
    <w:rsid w:val="009B19CD"/>
    <w:rsid w:val="009B381E"/>
    <w:rsid w:val="009B779E"/>
    <w:rsid w:val="009C289A"/>
    <w:rsid w:val="009C41B0"/>
    <w:rsid w:val="009D3E02"/>
    <w:rsid w:val="009D4D3E"/>
    <w:rsid w:val="009E0524"/>
    <w:rsid w:val="009E1A22"/>
    <w:rsid w:val="009F7F63"/>
    <w:rsid w:val="00A052D5"/>
    <w:rsid w:val="00A06E41"/>
    <w:rsid w:val="00A06FFC"/>
    <w:rsid w:val="00A32218"/>
    <w:rsid w:val="00A33109"/>
    <w:rsid w:val="00A470DD"/>
    <w:rsid w:val="00A6138E"/>
    <w:rsid w:val="00A64719"/>
    <w:rsid w:val="00A64F4C"/>
    <w:rsid w:val="00A75E89"/>
    <w:rsid w:val="00A835B8"/>
    <w:rsid w:val="00A92A39"/>
    <w:rsid w:val="00A97FA3"/>
    <w:rsid w:val="00AA138C"/>
    <w:rsid w:val="00AA2989"/>
    <w:rsid w:val="00AA4F5D"/>
    <w:rsid w:val="00AB3578"/>
    <w:rsid w:val="00AC7EFE"/>
    <w:rsid w:val="00AD4F9E"/>
    <w:rsid w:val="00B004B8"/>
    <w:rsid w:val="00B05BFF"/>
    <w:rsid w:val="00B06E0C"/>
    <w:rsid w:val="00B11422"/>
    <w:rsid w:val="00B24012"/>
    <w:rsid w:val="00B25814"/>
    <w:rsid w:val="00B26427"/>
    <w:rsid w:val="00B34B6C"/>
    <w:rsid w:val="00B47953"/>
    <w:rsid w:val="00B508B2"/>
    <w:rsid w:val="00B51D81"/>
    <w:rsid w:val="00B53F8F"/>
    <w:rsid w:val="00B653E9"/>
    <w:rsid w:val="00B7374D"/>
    <w:rsid w:val="00B75A62"/>
    <w:rsid w:val="00B85C9F"/>
    <w:rsid w:val="00B86706"/>
    <w:rsid w:val="00B93CB6"/>
    <w:rsid w:val="00B964A6"/>
    <w:rsid w:val="00BA1528"/>
    <w:rsid w:val="00BA1D65"/>
    <w:rsid w:val="00BA232D"/>
    <w:rsid w:val="00BA494D"/>
    <w:rsid w:val="00BA654A"/>
    <w:rsid w:val="00BA7750"/>
    <w:rsid w:val="00BB3E47"/>
    <w:rsid w:val="00BB4C48"/>
    <w:rsid w:val="00BB57C7"/>
    <w:rsid w:val="00BB649A"/>
    <w:rsid w:val="00BC0F70"/>
    <w:rsid w:val="00BD33AB"/>
    <w:rsid w:val="00BD59EA"/>
    <w:rsid w:val="00BE158C"/>
    <w:rsid w:val="00BE56C7"/>
    <w:rsid w:val="00BE73B2"/>
    <w:rsid w:val="00BE746A"/>
    <w:rsid w:val="00BF09F1"/>
    <w:rsid w:val="00BF535C"/>
    <w:rsid w:val="00BF6B61"/>
    <w:rsid w:val="00BF76A8"/>
    <w:rsid w:val="00C053BE"/>
    <w:rsid w:val="00C16ECC"/>
    <w:rsid w:val="00C2035B"/>
    <w:rsid w:val="00C21499"/>
    <w:rsid w:val="00C2685C"/>
    <w:rsid w:val="00C34B21"/>
    <w:rsid w:val="00C4335E"/>
    <w:rsid w:val="00C44E58"/>
    <w:rsid w:val="00C5532C"/>
    <w:rsid w:val="00C55ACC"/>
    <w:rsid w:val="00C62D0B"/>
    <w:rsid w:val="00C64373"/>
    <w:rsid w:val="00C70E28"/>
    <w:rsid w:val="00C76227"/>
    <w:rsid w:val="00C82A04"/>
    <w:rsid w:val="00C8333F"/>
    <w:rsid w:val="00C91421"/>
    <w:rsid w:val="00CB6214"/>
    <w:rsid w:val="00CC3DDD"/>
    <w:rsid w:val="00CC5ACE"/>
    <w:rsid w:val="00CD0FC8"/>
    <w:rsid w:val="00CE50F7"/>
    <w:rsid w:val="00CE5245"/>
    <w:rsid w:val="00CE5A32"/>
    <w:rsid w:val="00D00574"/>
    <w:rsid w:val="00D015AA"/>
    <w:rsid w:val="00D06032"/>
    <w:rsid w:val="00D067B4"/>
    <w:rsid w:val="00D10538"/>
    <w:rsid w:val="00D14AA6"/>
    <w:rsid w:val="00D200C9"/>
    <w:rsid w:val="00D21D1C"/>
    <w:rsid w:val="00D30ABF"/>
    <w:rsid w:val="00D4375F"/>
    <w:rsid w:val="00D451AD"/>
    <w:rsid w:val="00D45C0E"/>
    <w:rsid w:val="00D50353"/>
    <w:rsid w:val="00D55642"/>
    <w:rsid w:val="00D5772C"/>
    <w:rsid w:val="00D654AB"/>
    <w:rsid w:val="00D660A3"/>
    <w:rsid w:val="00D67679"/>
    <w:rsid w:val="00D73D44"/>
    <w:rsid w:val="00D74D73"/>
    <w:rsid w:val="00D806AA"/>
    <w:rsid w:val="00D90262"/>
    <w:rsid w:val="00D92153"/>
    <w:rsid w:val="00DA0FDB"/>
    <w:rsid w:val="00DA4923"/>
    <w:rsid w:val="00DA6A57"/>
    <w:rsid w:val="00DB1FFC"/>
    <w:rsid w:val="00DB5B10"/>
    <w:rsid w:val="00DB6D8E"/>
    <w:rsid w:val="00DC0D3E"/>
    <w:rsid w:val="00DC5EBC"/>
    <w:rsid w:val="00DD2EFE"/>
    <w:rsid w:val="00DE5909"/>
    <w:rsid w:val="00DE5F27"/>
    <w:rsid w:val="00DE6ED1"/>
    <w:rsid w:val="00DE6ED6"/>
    <w:rsid w:val="00DF2659"/>
    <w:rsid w:val="00E00B3F"/>
    <w:rsid w:val="00E01445"/>
    <w:rsid w:val="00E02FD6"/>
    <w:rsid w:val="00E05744"/>
    <w:rsid w:val="00E12175"/>
    <w:rsid w:val="00E1613A"/>
    <w:rsid w:val="00E16B37"/>
    <w:rsid w:val="00E2145B"/>
    <w:rsid w:val="00E244BA"/>
    <w:rsid w:val="00E25F48"/>
    <w:rsid w:val="00E60B0F"/>
    <w:rsid w:val="00E64323"/>
    <w:rsid w:val="00E704D9"/>
    <w:rsid w:val="00E708C5"/>
    <w:rsid w:val="00E70A08"/>
    <w:rsid w:val="00E7524E"/>
    <w:rsid w:val="00E808E3"/>
    <w:rsid w:val="00E82314"/>
    <w:rsid w:val="00E83D46"/>
    <w:rsid w:val="00E949EA"/>
    <w:rsid w:val="00E972A1"/>
    <w:rsid w:val="00EA3CF4"/>
    <w:rsid w:val="00EA5958"/>
    <w:rsid w:val="00EC02E9"/>
    <w:rsid w:val="00EC3765"/>
    <w:rsid w:val="00EC47C1"/>
    <w:rsid w:val="00EC54EC"/>
    <w:rsid w:val="00EC642A"/>
    <w:rsid w:val="00ED74E8"/>
    <w:rsid w:val="00EE0E87"/>
    <w:rsid w:val="00EE1E66"/>
    <w:rsid w:val="00EE70F7"/>
    <w:rsid w:val="00F06C7D"/>
    <w:rsid w:val="00F11E0D"/>
    <w:rsid w:val="00F14252"/>
    <w:rsid w:val="00F15AFB"/>
    <w:rsid w:val="00F168A8"/>
    <w:rsid w:val="00F17652"/>
    <w:rsid w:val="00F241B6"/>
    <w:rsid w:val="00F40AE7"/>
    <w:rsid w:val="00F40BB3"/>
    <w:rsid w:val="00F416BA"/>
    <w:rsid w:val="00F4303C"/>
    <w:rsid w:val="00F44EBD"/>
    <w:rsid w:val="00F45B83"/>
    <w:rsid w:val="00F45BA1"/>
    <w:rsid w:val="00F4644C"/>
    <w:rsid w:val="00F47EBA"/>
    <w:rsid w:val="00F52BF9"/>
    <w:rsid w:val="00F55115"/>
    <w:rsid w:val="00F606A1"/>
    <w:rsid w:val="00F710FD"/>
    <w:rsid w:val="00F733BF"/>
    <w:rsid w:val="00F755E0"/>
    <w:rsid w:val="00F8612A"/>
    <w:rsid w:val="00F932DB"/>
    <w:rsid w:val="00FA7A1F"/>
    <w:rsid w:val="00FA7D27"/>
    <w:rsid w:val="00FB68C1"/>
    <w:rsid w:val="00FC0B48"/>
    <w:rsid w:val="00FC7D4F"/>
    <w:rsid w:val="00FD0D22"/>
    <w:rsid w:val="00FD6C43"/>
    <w:rsid w:val="00FF79C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03418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ACC"/>
    <w:rPr>
      <w:lang w:val="es-ES_tradnl"/>
    </w:rPr>
  </w:style>
  <w:style w:type="paragraph" w:styleId="Heading1">
    <w:name w:val="heading 1"/>
    <w:basedOn w:val="Normal"/>
    <w:next w:val="Normal"/>
    <w:link w:val="Heading1Char"/>
    <w:uiPriority w:val="9"/>
    <w:qFormat/>
    <w:rsid w:val="00EA3C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68215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5ACC"/>
    <w:pPr>
      <w:ind w:left="720"/>
      <w:contextualSpacing/>
    </w:pPr>
  </w:style>
  <w:style w:type="paragraph" w:styleId="FootnoteText">
    <w:name w:val="footnote text"/>
    <w:basedOn w:val="Normal"/>
    <w:link w:val="FootnoteTextChar"/>
    <w:unhideWhenUsed/>
    <w:rsid w:val="002D7D27"/>
  </w:style>
  <w:style w:type="character" w:customStyle="1" w:styleId="FootnoteTextChar">
    <w:name w:val="Footnote Text Char"/>
    <w:basedOn w:val="DefaultParagraphFont"/>
    <w:link w:val="FootnoteText"/>
    <w:uiPriority w:val="99"/>
    <w:rsid w:val="002D7D27"/>
    <w:rPr>
      <w:lang w:val="es-ES_tradnl"/>
    </w:rPr>
  </w:style>
  <w:style w:type="character" w:styleId="FootnoteReference">
    <w:name w:val="footnote reference"/>
    <w:basedOn w:val="DefaultParagraphFont"/>
    <w:unhideWhenUsed/>
    <w:rsid w:val="002D7D27"/>
    <w:rPr>
      <w:vertAlign w:val="superscript"/>
    </w:rPr>
  </w:style>
  <w:style w:type="paragraph" w:styleId="BalloonText">
    <w:name w:val="Balloon Text"/>
    <w:basedOn w:val="Normal"/>
    <w:link w:val="BalloonTextChar"/>
    <w:uiPriority w:val="99"/>
    <w:unhideWhenUsed/>
    <w:rsid w:val="00BB4C48"/>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BB4C48"/>
    <w:rPr>
      <w:rFonts w:ascii="Lucida Grande" w:hAnsi="Lucida Grande" w:cs="Lucida Grande"/>
      <w:sz w:val="18"/>
      <w:szCs w:val="18"/>
      <w:lang w:val="es-ES_tradnl"/>
    </w:rPr>
  </w:style>
  <w:style w:type="character" w:styleId="Hyperlink">
    <w:name w:val="Hyperlink"/>
    <w:basedOn w:val="DefaultParagraphFont"/>
    <w:unhideWhenUsed/>
    <w:rsid w:val="000619A4"/>
    <w:rPr>
      <w:color w:val="0000FF" w:themeColor="hyperlink"/>
      <w:u w:val="single"/>
    </w:rPr>
  </w:style>
  <w:style w:type="paragraph" w:customStyle="1" w:styleId="SingleTxt">
    <w:name w:val="__Single Txt"/>
    <w:basedOn w:val="Normal"/>
    <w:rsid w:val="00651DC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paragraph" w:customStyle="1" w:styleId="Normal1">
    <w:name w:val="Normal1"/>
    <w:rsid w:val="004A2E0B"/>
    <w:pPr>
      <w:spacing w:line="276" w:lineRule="auto"/>
    </w:pPr>
    <w:rPr>
      <w:rFonts w:ascii="Arial" w:eastAsia="Arial" w:hAnsi="Arial" w:cs="Arial"/>
      <w:color w:val="000000"/>
      <w:sz w:val="22"/>
      <w:lang w:eastAsia="ja-JP"/>
    </w:rPr>
  </w:style>
  <w:style w:type="character" w:customStyle="1" w:styleId="Heading1Char">
    <w:name w:val="Heading 1 Char"/>
    <w:basedOn w:val="DefaultParagraphFont"/>
    <w:link w:val="Heading1"/>
    <w:uiPriority w:val="9"/>
    <w:rsid w:val="00EA3CF4"/>
    <w:rPr>
      <w:rFonts w:asciiTheme="majorHAnsi" w:eastAsiaTheme="majorEastAsia" w:hAnsiTheme="majorHAnsi" w:cstheme="majorBidi"/>
      <w:b/>
      <w:bCs/>
      <w:color w:val="365F91" w:themeColor="accent1" w:themeShade="BF"/>
      <w:sz w:val="28"/>
      <w:szCs w:val="28"/>
      <w:lang w:val="es-ES_tradnl"/>
    </w:rPr>
  </w:style>
  <w:style w:type="character" w:styleId="FollowedHyperlink">
    <w:name w:val="FollowedHyperlink"/>
    <w:basedOn w:val="DefaultParagraphFont"/>
    <w:uiPriority w:val="99"/>
    <w:semiHidden/>
    <w:unhideWhenUsed/>
    <w:rsid w:val="008F2921"/>
    <w:rPr>
      <w:color w:val="800080" w:themeColor="followedHyperlink"/>
      <w:u w:val="single"/>
    </w:rPr>
  </w:style>
  <w:style w:type="character" w:styleId="CommentReference">
    <w:name w:val="annotation reference"/>
    <w:basedOn w:val="DefaultParagraphFont"/>
    <w:uiPriority w:val="99"/>
    <w:semiHidden/>
    <w:unhideWhenUsed/>
    <w:rsid w:val="000100C8"/>
    <w:rPr>
      <w:sz w:val="16"/>
      <w:szCs w:val="16"/>
    </w:rPr>
  </w:style>
  <w:style w:type="paragraph" w:styleId="CommentText">
    <w:name w:val="annotation text"/>
    <w:basedOn w:val="Normal"/>
    <w:link w:val="CommentTextChar"/>
    <w:uiPriority w:val="99"/>
    <w:semiHidden/>
    <w:unhideWhenUsed/>
    <w:rsid w:val="000100C8"/>
    <w:rPr>
      <w:sz w:val="20"/>
      <w:szCs w:val="20"/>
    </w:rPr>
  </w:style>
  <w:style w:type="character" w:customStyle="1" w:styleId="CommentTextChar">
    <w:name w:val="Comment Text Char"/>
    <w:basedOn w:val="DefaultParagraphFont"/>
    <w:link w:val="CommentText"/>
    <w:uiPriority w:val="99"/>
    <w:semiHidden/>
    <w:rsid w:val="000100C8"/>
    <w:rPr>
      <w:sz w:val="20"/>
      <w:szCs w:val="20"/>
      <w:lang w:val="es-ES_tradnl"/>
    </w:rPr>
  </w:style>
  <w:style w:type="paragraph" w:styleId="CommentSubject">
    <w:name w:val="annotation subject"/>
    <w:basedOn w:val="CommentText"/>
    <w:next w:val="CommentText"/>
    <w:link w:val="CommentSubjectChar"/>
    <w:uiPriority w:val="99"/>
    <w:semiHidden/>
    <w:unhideWhenUsed/>
    <w:rsid w:val="000100C8"/>
    <w:rPr>
      <w:b/>
      <w:bCs/>
    </w:rPr>
  </w:style>
  <w:style w:type="character" w:customStyle="1" w:styleId="CommentSubjectChar">
    <w:name w:val="Comment Subject Char"/>
    <w:basedOn w:val="CommentTextChar"/>
    <w:link w:val="CommentSubject"/>
    <w:uiPriority w:val="99"/>
    <w:semiHidden/>
    <w:rsid w:val="000100C8"/>
    <w:rPr>
      <w:b/>
      <w:bCs/>
      <w:sz w:val="20"/>
      <w:szCs w:val="20"/>
      <w:lang w:val="es-ES_tradnl"/>
    </w:rPr>
  </w:style>
  <w:style w:type="paragraph" w:customStyle="1" w:styleId="Default">
    <w:name w:val="Default"/>
    <w:rsid w:val="00682159"/>
    <w:pPr>
      <w:autoSpaceDE w:val="0"/>
      <w:autoSpaceDN w:val="0"/>
      <w:adjustRightInd w:val="0"/>
    </w:pPr>
    <w:rPr>
      <w:rFonts w:ascii="Arial" w:hAnsi="Arial" w:cs="Arial"/>
      <w:color w:val="000000"/>
      <w:lang w:val="es-DO"/>
    </w:rPr>
  </w:style>
  <w:style w:type="character" w:customStyle="1" w:styleId="Heading3Char">
    <w:name w:val="Heading 3 Char"/>
    <w:basedOn w:val="DefaultParagraphFont"/>
    <w:link w:val="Heading3"/>
    <w:uiPriority w:val="9"/>
    <w:rsid w:val="00682159"/>
    <w:rPr>
      <w:rFonts w:asciiTheme="majorHAnsi" w:eastAsiaTheme="majorEastAsia" w:hAnsiTheme="majorHAnsi" w:cstheme="majorBidi"/>
      <w:b/>
      <w:bCs/>
      <w:color w:val="4F81BD" w:themeColor="accent1"/>
      <w:lang w:val="es-ES_tradnl"/>
    </w:rPr>
  </w:style>
  <w:style w:type="paragraph" w:styleId="NormalWeb">
    <w:name w:val="Normal (Web)"/>
    <w:basedOn w:val="Normal"/>
    <w:uiPriority w:val="99"/>
    <w:unhideWhenUsed/>
    <w:rsid w:val="00E83D46"/>
    <w:pPr>
      <w:spacing w:before="100" w:beforeAutospacing="1" w:after="100" w:afterAutospacing="1"/>
    </w:pPr>
    <w:rPr>
      <w:rFonts w:ascii="Times New Roman" w:eastAsia="Times New Roman" w:hAnsi="Times New Roman" w:cs="Times New Roman"/>
      <w:lang w:val="es-DO" w:eastAsia="es-DO"/>
    </w:rPr>
  </w:style>
  <w:style w:type="character" w:styleId="Strong">
    <w:name w:val="Strong"/>
    <w:basedOn w:val="DefaultParagraphFont"/>
    <w:uiPriority w:val="22"/>
    <w:qFormat/>
    <w:rsid w:val="00E83D46"/>
    <w:rPr>
      <w:b/>
      <w:bCs/>
    </w:rPr>
  </w:style>
  <w:style w:type="paragraph" w:styleId="Revision">
    <w:name w:val="Revision"/>
    <w:hidden/>
    <w:uiPriority w:val="99"/>
    <w:semiHidden/>
    <w:rsid w:val="00A470DD"/>
    <w:rPr>
      <w:lang w:val="es-ES_tradnl"/>
    </w:rPr>
  </w:style>
  <w:style w:type="character" w:customStyle="1" w:styleId="watch-title">
    <w:name w:val="watch-title"/>
    <w:basedOn w:val="DefaultParagraphFont"/>
    <w:rsid w:val="008F7A4A"/>
  </w:style>
  <w:style w:type="paragraph" w:styleId="Header">
    <w:name w:val="header"/>
    <w:basedOn w:val="Normal"/>
    <w:link w:val="HeaderChar"/>
    <w:uiPriority w:val="99"/>
    <w:unhideWhenUsed/>
    <w:rsid w:val="003C5C08"/>
    <w:pPr>
      <w:tabs>
        <w:tab w:val="center" w:pos="4680"/>
        <w:tab w:val="right" w:pos="9360"/>
      </w:tabs>
    </w:pPr>
  </w:style>
  <w:style w:type="character" w:customStyle="1" w:styleId="HeaderChar">
    <w:name w:val="Header Char"/>
    <w:basedOn w:val="DefaultParagraphFont"/>
    <w:link w:val="Header"/>
    <w:uiPriority w:val="99"/>
    <w:rsid w:val="003C5C08"/>
    <w:rPr>
      <w:lang w:val="es-ES_tradnl"/>
    </w:rPr>
  </w:style>
  <w:style w:type="paragraph" w:styleId="Footer">
    <w:name w:val="footer"/>
    <w:basedOn w:val="Normal"/>
    <w:link w:val="FooterChar"/>
    <w:uiPriority w:val="99"/>
    <w:unhideWhenUsed/>
    <w:rsid w:val="003C5C08"/>
    <w:pPr>
      <w:tabs>
        <w:tab w:val="center" w:pos="4680"/>
        <w:tab w:val="right" w:pos="9360"/>
      </w:tabs>
    </w:pPr>
  </w:style>
  <w:style w:type="character" w:customStyle="1" w:styleId="FooterChar">
    <w:name w:val="Footer Char"/>
    <w:basedOn w:val="DefaultParagraphFont"/>
    <w:link w:val="Footer"/>
    <w:uiPriority w:val="99"/>
    <w:rsid w:val="003C5C08"/>
    <w:rPr>
      <w:lang w:val="es-ES_tradnl"/>
    </w:rPr>
  </w:style>
  <w:style w:type="character" w:styleId="HTMLCite">
    <w:name w:val="HTML Cite"/>
    <w:basedOn w:val="DefaultParagraphFont"/>
    <w:uiPriority w:val="99"/>
    <w:semiHidden/>
    <w:unhideWhenUsed/>
    <w:rsid w:val="00C2035B"/>
    <w:rPr>
      <w:i w:val="0"/>
      <w:iCs w:val="0"/>
      <w:color w:val="3882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ACC"/>
    <w:rPr>
      <w:lang w:val="es-ES_tradnl"/>
    </w:rPr>
  </w:style>
  <w:style w:type="paragraph" w:styleId="Heading1">
    <w:name w:val="heading 1"/>
    <w:basedOn w:val="Normal"/>
    <w:next w:val="Normal"/>
    <w:link w:val="Heading1Char"/>
    <w:uiPriority w:val="9"/>
    <w:qFormat/>
    <w:rsid w:val="00EA3CF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68215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5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55ACC"/>
    <w:pPr>
      <w:ind w:left="720"/>
      <w:contextualSpacing/>
    </w:pPr>
  </w:style>
  <w:style w:type="paragraph" w:styleId="FootnoteText">
    <w:name w:val="footnote text"/>
    <w:basedOn w:val="Normal"/>
    <w:link w:val="FootnoteTextChar"/>
    <w:unhideWhenUsed/>
    <w:rsid w:val="002D7D27"/>
  </w:style>
  <w:style w:type="character" w:customStyle="1" w:styleId="FootnoteTextChar">
    <w:name w:val="Footnote Text Char"/>
    <w:basedOn w:val="DefaultParagraphFont"/>
    <w:link w:val="FootnoteText"/>
    <w:uiPriority w:val="99"/>
    <w:rsid w:val="002D7D27"/>
    <w:rPr>
      <w:lang w:val="es-ES_tradnl"/>
    </w:rPr>
  </w:style>
  <w:style w:type="character" w:styleId="FootnoteReference">
    <w:name w:val="footnote reference"/>
    <w:basedOn w:val="DefaultParagraphFont"/>
    <w:unhideWhenUsed/>
    <w:rsid w:val="002D7D27"/>
    <w:rPr>
      <w:vertAlign w:val="superscript"/>
    </w:rPr>
  </w:style>
  <w:style w:type="paragraph" w:styleId="BalloonText">
    <w:name w:val="Balloon Text"/>
    <w:basedOn w:val="Normal"/>
    <w:link w:val="BalloonTextChar"/>
    <w:uiPriority w:val="99"/>
    <w:unhideWhenUsed/>
    <w:rsid w:val="00BB4C48"/>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BB4C48"/>
    <w:rPr>
      <w:rFonts w:ascii="Lucida Grande" w:hAnsi="Lucida Grande" w:cs="Lucida Grande"/>
      <w:sz w:val="18"/>
      <w:szCs w:val="18"/>
      <w:lang w:val="es-ES_tradnl"/>
    </w:rPr>
  </w:style>
  <w:style w:type="character" w:styleId="Hyperlink">
    <w:name w:val="Hyperlink"/>
    <w:basedOn w:val="DefaultParagraphFont"/>
    <w:unhideWhenUsed/>
    <w:rsid w:val="000619A4"/>
    <w:rPr>
      <w:color w:val="0000FF" w:themeColor="hyperlink"/>
      <w:u w:val="single"/>
    </w:rPr>
  </w:style>
  <w:style w:type="paragraph" w:customStyle="1" w:styleId="SingleTxt">
    <w:name w:val="__Single Txt"/>
    <w:basedOn w:val="Normal"/>
    <w:rsid w:val="00651DC2"/>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paragraph" w:customStyle="1" w:styleId="Normal1">
    <w:name w:val="Normal1"/>
    <w:rsid w:val="004A2E0B"/>
    <w:pPr>
      <w:spacing w:line="276" w:lineRule="auto"/>
    </w:pPr>
    <w:rPr>
      <w:rFonts w:ascii="Arial" w:eastAsia="Arial" w:hAnsi="Arial" w:cs="Arial"/>
      <w:color w:val="000000"/>
      <w:sz w:val="22"/>
      <w:lang w:eastAsia="ja-JP"/>
    </w:rPr>
  </w:style>
  <w:style w:type="character" w:customStyle="1" w:styleId="Heading1Char">
    <w:name w:val="Heading 1 Char"/>
    <w:basedOn w:val="DefaultParagraphFont"/>
    <w:link w:val="Heading1"/>
    <w:uiPriority w:val="9"/>
    <w:rsid w:val="00EA3CF4"/>
    <w:rPr>
      <w:rFonts w:asciiTheme="majorHAnsi" w:eastAsiaTheme="majorEastAsia" w:hAnsiTheme="majorHAnsi" w:cstheme="majorBidi"/>
      <w:b/>
      <w:bCs/>
      <w:color w:val="365F91" w:themeColor="accent1" w:themeShade="BF"/>
      <w:sz w:val="28"/>
      <w:szCs w:val="28"/>
      <w:lang w:val="es-ES_tradnl"/>
    </w:rPr>
  </w:style>
  <w:style w:type="character" w:styleId="FollowedHyperlink">
    <w:name w:val="FollowedHyperlink"/>
    <w:basedOn w:val="DefaultParagraphFont"/>
    <w:uiPriority w:val="99"/>
    <w:semiHidden/>
    <w:unhideWhenUsed/>
    <w:rsid w:val="008F2921"/>
    <w:rPr>
      <w:color w:val="800080" w:themeColor="followedHyperlink"/>
      <w:u w:val="single"/>
    </w:rPr>
  </w:style>
  <w:style w:type="character" w:styleId="CommentReference">
    <w:name w:val="annotation reference"/>
    <w:basedOn w:val="DefaultParagraphFont"/>
    <w:uiPriority w:val="99"/>
    <w:semiHidden/>
    <w:unhideWhenUsed/>
    <w:rsid w:val="000100C8"/>
    <w:rPr>
      <w:sz w:val="16"/>
      <w:szCs w:val="16"/>
    </w:rPr>
  </w:style>
  <w:style w:type="paragraph" w:styleId="CommentText">
    <w:name w:val="annotation text"/>
    <w:basedOn w:val="Normal"/>
    <w:link w:val="CommentTextChar"/>
    <w:uiPriority w:val="99"/>
    <w:semiHidden/>
    <w:unhideWhenUsed/>
    <w:rsid w:val="000100C8"/>
    <w:rPr>
      <w:sz w:val="20"/>
      <w:szCs w:val="20"/>
    </w:rPr>
  </w:style>
  <w:style w:type="character" w:customStyle="1" w:styleId="CommentTextChar">
    <w:name w:val="Comment Text Char"/>
    <w:basedOn w:val="DefaultParagraphFont"/>
    <w:link w:val="CommentText"/>
    <w:uiPriority w:val="99"/>
    <w:semiHidden/>
    <w:rsid w:val="000100C8"/>
    <w:rPr>
      <w:sz w:val="20"/>
      <w:szCs w:val="20"/>
      <w:lang w:val="es-ES_tradnl"/>
    </w:rPr>
  </w:style>
  <w:style w:type="paragraph" w:styleId="CommentSubject">
    <w:name w:val="annotation subject"/>
    <w:basedOn w:val="CommentText"/>
    <w:next w:val="CommentText"/>
    <w:link w:val="CommentSubjectChar"/>
    <w:uiPriority w:val="99"/>
    <w:semiHidden/>
    <w:unhideWhenUsed/>
    <w:rsid w:val="000100C8"/>
    <w:rPr>
      <w:b/>
      <w:bCs/>
    </w:rPr>
  </w:style>
  <w:style w:type="character" w:customStyle="1" w:styleId="CommentSubjectChar">
    <w:name w:val="Comment Subject Char"/>
    <w:basedOn w:val="CommentTextChar"/>
    <w:link w:val="CommentSubject"/>
    <w:uiPriority w:val="99"/>
    <w:semiHidden/>
    <w:rsid w:val="000100C8"/>
    <w:rPr>
      <w:b/>
      <w:bCs/>
      <w:sz w:val="20"/>
      <w:szCs w:val="20"/>
      <w:lang w:val="es-ES_tradnl"/>
    </w:rPr>
  </w:style>
  <w:style w:type="paragraph" w:customStyle="1" w:styleId="Default">
    <w:name w:val="Default"/>
    <w:rsid w:val="00682159"/>
    <w:pPr>
      <w:autoSpaceDE w:val="0"/>
      <w:autoSpaceDN w:val="0"/>
      <w:adjustRightInd w:val="0"/>
    </w:pPr>
    <w:rPr>
      <w:rFonts w:ascii="Arial" w:hAnsi="Arial" w:cs="Arial"/>
      <w:color w:val="000000"/>
      <w:lang w:val="es-DO"/>
    </w:rPr>
  </w:style>
  <w:style w:type="character" w:customStyle="1" w:styleId="Heading3Char">
    <w:name w:val="Heading 3 Char"/>
    <w:basedOn w:val="DefaultParagraphFont"/>
    <w:link w:val="Heading3"/>
    <w:uiPriority w:val="9"/>
    <w:rsid w:val="00682159"/>
    <w:rPr>
      <w:rFonts w:asciiTheme="majorHAnsi" w:eastAsiaTheme="majorEastAsia" w:hAnsiTheme="majorHAnsi" w:cstheme="majorBidi"/>
      <w:b/>
      <w:bCs/>
      <w:color w:val="4F81BD" w:themeColor="accent1"/>
      <w:lang w:val="es-ES_tradnl"/>
    </w:rPr>
  </w:style>
  <w:style w:type="paragraph" w:styleId="NormalWeb">
    <w:name w:val="Normal (Web)"/>
    <w:basedOn w:val="Normal"/>
    <w:uiPriority w:val="99"/>
    <w:unhideWhenUsed/>
    <w:rsid w:val="00E83D46"/>
    <w:pPr>
      <w:spacing w:before="100" w:beforeAutospacing="1" w:after="100" w:afterAutospacing="1"/>
    </w:pPr>
    <w:rPr>
      <w:rFonts w:ascii="Times New Roman" w:eastAsia="Times New Roman" w:hAnsi="Times New Roman" w:cs="Times New Roman"/>
      <w:lang w:val="es-DO" w:eastAsia="es-DO"/>
    </w:rPr>
  </w:style>
  <w:style w:type="character" w:styleId="Strong">
    <w:name w:val="Strong"/>
    <w:basedOn w:val="DefaultParagraphFont"/>
    <w:uiPriority w:val="22"/>
    <w:qFormat/>
    <w:rsid w:val="00E83D46"/>
    <w:rPr>
      <w:b/>
      <w:bCs/>
    </w:rPr>
  </w:style>
  <w:style w:type="paragraph" w:styleId="Revision">
    <w:name w:val="Revision"/>
    <w:hidden/>
    <w:uiPriority w:val="99"/>
    <w:semiHidden/>
    <w:rsid w:val="00A470DD"/>
    <w:rPr>
      <w:lang w:val="es-ES_tradnl"/>
    </w:rPr>
  </w:style>
  <w:style w:type="character" w:customStyle="1" w:styleId="watch-title">
    <w:name w:val="watch-title"/>
    <w:basedOn w:val="DefaultParagraphFont"/>
    <w:rsid w:val="008F7A4A"/>
  </w:style>
  <w:style w:type="paragraph" w:styleId="Header">
    <w:name w:val="header"/>
    <w:basedOn w:val="Normal"/>
    <w:link w:val="HeaderChar"/>
    <w:uiPriority w:val="99"/>
    <w:unhideWhenUsed/>
    <w:rsid w:val="003C5C08"/>
    <w:pPr>
      <w:tabs>
        <w:tab w:val="center" w:pos="4680"/>
        <w:tab w:val="right" w:pos="9360"/>
      </w:tabs>
    </w:pPr>
  </w:style>
  <w:style w:type="character" w:customStyle="1" w:styleId="HeaderChar">
    <w:name w:val="Header Char"/>
    <w:basedOn w:val="DefaultParagraphFont"/>
    <w:link w:val="Header"/>
    <w:uiPriority w:val="99"/>
    <w:rsid w:val="003C5C08"/>
    <w:rPr>
      <w:lang w:val="es-ES_tradnl"/>
    </w:rPr>
  </w:style>
  <w:style w:type="paragraph" w:styleId="Footer">
    <w:name w:val="footer"/>
    <w:basedOn w:val="Normal"/>
    <w:link w:val="FooterChar"/>
    <w:uiPriority w:val="99"/>
    <w:unhideWhenUsed/>
    <w:rsid w:val="003C5C08"/>
    <w:pPr>
      <w:tabs>
        <w:tab w:val="center" w:pos="4680"/>
        <w:tab w:val="right" w:pos="9360"/>
      </w:tabs>
    </w:pPr>
  </w:style>
  <w:style w:type="character" w:customStyle="1" w:styleId="FooterChar">
    <w:name w:val="Footer Char"/>
    <w:basedOn w:val="DefaultParagraphFont"/>
    <w:link w:val="Footer"/>
    <w:uiPriority w:val="99"/>
    <w:rsid w:val="003C5C08"/>
    <w:rPr>
      <w:lang w:val="es-ES_tradnl"/>
    </w:rPr>
  </w:style>
  <w:style w:type="character" w:styleId="HTMLCite">
    <w:name w:val="HTML Cite"/>
    <w:basedOn w:val="DefaultParagraphFont"/>
    <w:uiPriority w:val="99"/>
    <w:semiHidden/>
    <w:unhideWhenUsed/>
    <w:rsid w:val="00C2035B"/>
    <w:rPr>
      <w:i w:val="0"/>
      <w:iCs w:val="0"/>
      <w:color w:val="388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80065">
      <w:bodyDiv w:val="1"/>
      <w:marLeft w:val="0"/>
      <w:marRight w:val="0"/>
      <w:marTop w:val="0"/>
      <w:marBottom w:val="0"/>
      <w:divBdr>
        <w:top w:val="none" w:sz="0" w:space="0" w:color="auto"/>
        <w:left w:val="none" w:sz="0" w:space="0" w:color="auto"/>
        <w:bottom w:val="none" w:sz="0" w:space="0" w:color="auto"/>
        <w:right w:val="none" w:sz="0" w:space="0" w:color="auto"/>
      </w:divBdr>
    </w:div>
    <w:div w:id="279190004">
      <w:bodyDiv w:val="1"/>
      <w:marLeft w:val="0"/>
      <w:marRight w:val="0"/>
      <w:marTop w:val="0"/>
      <w:marBottom w:val="0"/>
      <w:divBdr>
        <w:top w:val="none" w:sz="0" w:space="0" w:color="auto"/>
        <w:left w:val="none" w:sz="0" w:space="0" w:color="auto"/>
        <w:bottom w:val="none" w:sz="0" w:space="0" w:color="auto"/>
        <w:right w:val="none" w:sz="0" w:space="0" w:color="auto"/>
      </w:divBdr>
    </w:div>
    <w:div w:id="337847958">
      <w:bodyDiv w:val="1"/>
      <w:marLeft w:val="0"/>
      <w:marRight w:val="0"/>
      <w:marTop w:val="0"/>
      <w:marBottom w:val="0"/>
      <w:divBdr>
        <w:top w:val="none" w:sz="0" w:space="0" w:color="auto"/>
        <w:left w:val="none" w:sz="0" w:space="0" w:color="auto"/>
        <w:bottom w:val="none" w:sz="0" w:space="0" w:color="auto"/>
        <w:right w:val="none" w:sz="0" w:space="0" w:color="auto"/>
      </w:divBdr>
    </w:div>
    <w:div w:id="485242763">
      <w:bodyDiv w:val="1"/>
      <w:marLeft w:val="0"/>
      <w:marRight w:val="0"/>
      <w:marTop w:val="0"/>
      <w:marBottom w:val="0"/>
      <w:divBdr>
        <w:top w:val="none" w:sz="0" w:space="0" w:color="auto"/>
        <w:left w:val="none" w:sz="0" w:space="0" w:color="auto"/>
        <w:bottom w:val="none" w:sz="0" w:space="0" w:color="auto"/>
        <w:right w:val="none" w:sz="0" w:space="0" w:color="auto"/>
      </w:divBdr>
    </w:div>
    <w:div w:id="762994020">
      <w:bodyDiv w:val="1"/>
      <w:marLeft w:val="0"/>
      <w:marRight w:val="0"/>
      <w:marTop w:val="0"/>
      <w:marBottom w:val="0"/>
      <w:divBdr>
        <w:top w:val="none" w:sz="0" w:space="0" w:color="auto"/>
        <w:left w:val="none" w:sz="0" w:space="0" w:color="auto"/>
        <w:bottom w:val="none" w:sz="0" w:space="0" w:color="auto"/>
        <w:right w:val="none" w:sz="0" w:space="0" w:color="auto"/>
      </w:divBdr>
      <w:divsChild>
        <w:div w:id="1310137791">
          <w:marLeft w:val="0"/>
          <w:marRight w:val="0"/>
          <w:marTop w:val="150"/>
          <w:marBottom w:val="150"/>
          <w:divBdr>
            <w:top w:val="none" w:sz="0" w:space="0" w:color="auto"/>
            <w:left w:val="none" w:sz="0" w:space="0" w:color="auto"/>
            <w:bottom w:val="none" w:sz="0" w:space="0" w:color="auto"/>
            <w:right w:val="none" w:sz="0" w:space="0" w:color="auto"/>
          </w:divBdr>
          <w:divsChild>
            <w:div w:id="189395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7210">
      <w:bodyDiv w:val="1"/>
      <w:marLeft w:val="0"/>
      <w:marRight w:val="0"/>
      <w:marTop w:val="0"/>
      <w:marBottom w:val="0"/>
      <w:divBdr>
        <w:top w:val="none" w:sz="0" w:space="0" w:color="auto"/>
        <w:left w:val="none" w:sz="0" w:space="0" w:color="auto"/>
        <w:bottom w:val="none" w:sz="0" w:space="0" w:color="auto"/>
        <w:right w:val="none" w:sz="0" w:space="0" w:color="auto"/>
      </w:divBdr>
    </w:div>
    <w:div w:id="1821657258">
      <w:bodyDiv w:val="1"/>
      <w:marLeft w:val="0"/>
      <w:marRight w:val="0"/>
      <w:marTop w:val="0"/>
      <w:marBottom w:val="0"/>
      <w:divBdr>
        <w:top w:val="none" w:sz="0" w:space="0" w:color="auto"/>
        <w:left w:val="none" w:sz="0" w:space="0" w:color="auto"/>
        <w:bottom w:val="none" w:sz="0" w:space="0" w:color="auto"/>
        <w:right w:val="none" w:sz="0" w:space="0" w:color="auto"/>
      </w:divBdr>
      <w:divsChild>
        <w:div w:id="1521695671">
          <w:marLeft w:val="0"/>
          <w:marRight w:val="0"/>
          <w:marTop w:val="150"/>
          <w:marBottom w:val="150"/>
          <w:divBdr>
            <w:top w:val="none" w:sz="0" w:space="0" w:color="auto"/>
            <w:left w:val="none" w:sz="0" w:space="0" w:color="auto"/>
            <w:bottom w:val="none" w:sz="0" w:space="0" w:color="auto"/>
            <w:right w:val="none" w:sz="0" w:space="0" w:color="auto"/>
          </w:divBdr>
          <w:divsChild>
            <w:div w:id="211690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OD7c1oK8VEY" TargetMode="External"/><Relationship Id="rId18" Type="http://schemas.openxmlformats.org/officeDocument/2006/relationships/diagramLayout" Target="diagrams/layout1.xml"/><Relationship Id="rId26" Type="http://schemas.openxmlformats.org/officeDocument/2006/relationships/hyperlink" Target="http://www.un.org/womenwatch/osagi/ianwge/Why%20Gender%20Balance%20-%20An%20Institutional%20Case.pdf" TargetMode="External"/><Relationship Id="rId39" Type="http://schemas.openxmlformats.org/officeDocument/2006/relationships/hyperlink" Target="http://www.itcilo.org/en/" TargetMode="External"/><Relationship Id="rId3" Type="http://schemas.openxmlformats.org/officeDocument/2006/relationships/styles" Target="styles.xml"/><Relationship Id="rId21" Type="http://schemas.microsoft.com/office/2007/relationships/diagramDrawing" Target="diagrams/drawing1.xml"/><Relationship Id="rId34" Type="http://schemas.openxmlformats.org/officeDocument/2006/relationships/chart" Target="charts/chart2.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youtube.com/watch?feature=player_embedded&amp;v=uDM828TpVpY" TargetMode="External"/><Relationship Id="rId17" Type="http://schemas.openxmlformats.org/officeDocument/2006/relationships/diagramData" Target="diagrams/data1.xml"/><Relationship Id="rId25" Type="http://schemas.openxmlformats.org/officeDocument/2006/relationships/hyperlink" Target="http://www.un.org/womenwatch/osagi/scorecard/Gender-Scorecard-Template-Feb-16-2010.doc" TargetMode="External"/><Relationship Id="rId33" Type="http://schemas.openxmlformats.org/officeDocument/2006/relationships/hyperlink" Target="http://www.un.org/womenwatch/osagi/fpsexualharassment.htm" TargetMode="External"/><Relationship Id="rId38" Type="http://schemas.openxmlformats.org/officeDocument/2006/relationships/hyperlink" Target="http://www.fao.org/gender/seaga/en/" TargetMode="External"/><Relationship Id="rId2" Type="http://schemas.openxmlformats.org/officeDocument/2006/relationships/numbering" Target="numbering.xml"/><Relationship Id="rId16" Type="http://schemas.openxmlformats.org/officeDocument/2006/relationships/hyperlink" Target="http://www.un.org/esa/coordination/pdf/qcpr_final_report_6-15.pdf" TargetMode="External"/><Relationship Id="rId20" Type="http://schemas.openxmlformats.org/officeDocument/2006/relationships/diagramColors" Target="diagrams/colors1.xml"/><Relationship Id="rId29" Type="http://schemas.openxmlformats.org/officeDocument/2006/relationships/hyperlink" Target="http://www.unwomen.org/wp-content/uploads/2012/10/Web-Annex-VIII-Appointments-by-Entity.xlsx"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org/womenwatch/daw/csw/GMS.PDF" TargetMode="External"/><Relationship Id="rId24" Type="http://schemas.openxmlformats.org/officeDocument/2006/relationships/hyperlink" Target="http://www.un.org/womenwatch/osagi/scorecard/Gender-Scorecard-Template-Feb-16-2010.doc" TargetMode="External"/><Relationship Id="rId32" Type="http://schemas.openxmlformats.org/officeDocument/2006/relationships/hyperlink" Target="http://www.un.org/womenwatch/osagi/fpworklifeissues.htm" TargetMode="External"/><Relationship Id="rId37" Type="http://schemas.openxmlformats.org/officeDocument/2006/relationships/hyperlink" Target="http://www.unesco.org/new/en/unesco/themes/gender-equality/capacity-development/gender-training/"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un.org/womenwatch/ianwge/repository/UN_system_GE_chart.pdf" TargetMode="External"/><Relationship Id="rId23" Type="http://schemas.openxmlformats.org/officeDocument/2006/relationships/hyperlink" Target="http://www.un.org/womenwatch/osagi/ianwge/NEW%20Gender%20Balance%20Strategy_march%202010_Anex%206.pdf" TargetMode="External"/><Relationship Id="rId28" Type="http://schemas.openxmlformats.org/officeDocument/2006/relationships/chart" Target="charts/chart1.xml"/><Relationship Id="rId36" Type="http://schemas.openxmlformats.org/officeDocument/2006/relationships/hyperlink" Target="http://www.unesco.org/new/fileadmin/MULTIMEDIA/HQ/BSP/GENDER/PDF/Gender-Score-Card.pdf" TargetMode="External"/><Relationship Id="rId10" Type="http://schemas.openxmlformats.org/officeDocument/2006/relationships/hyperlink" Target="http://www.un.org/womenwatch/daw/beijing/pdf/Beijing%20full%20report%20E.pdf" TargetMode="External"/><Relationship Id="rId19" Type="http://schemas.openxmlformats.org/officeDocument/2006/relationships/diagramQuickStyle" Target="diagrams/quickStyle1.xml"/><Relationship Id="rId31" Type="http://schemas.openxmlformats.org/officeDocument/2006/relationships/hyperlink" Target="http://www.unwomen.org/wp-content/uploads/2012/10/Web-Annex-I-Nationality.xlsx"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www.un.org/womenwatch/ianwge/repository/index.html" TargetMode="External"/><Relationship Id="rId22" Type="http://schemas.openxmlformats.org/officeDocument/2006/relationships/hyperlink" Target="http://www.un.org/womenwatch/osagi/ianwge/NEW%20Gender%20Balance%20Strategy_march%202010_Anex%206.pdf" TargetMode="External"/><Relationship Id="rId27" Type="http://schemas.openxmlformats.org/officeDocument/2006/relationships/image" Target="media/image1.emf"/><Relationship Id="rId30" Type="http://schemas.openxmlformats.org/officeDocument/2006/relationships/hyperlink" Target="http://www.un.org/ga/search/view_doc.asp?symbol=A/67/347" TargetMode="External"/><Relationship Id="rId35" Type="http://schemas.openxmlformats.org/officeDocument/2006/relationships/hyperlink" Target="http://www.unwomen.org/wp-content/uploads/2012/04/UN-SWAP-brochure.pdf"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hannah.peaker\Documents\Resource%20Packs\Data%20for%20Infographs%20on%20Projections.xlsx"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Macintosh%20HD:Users:hannahpeaker:Desktop:Infographics%20ISW%2014%20October%202012.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manualLayout>
          <c:layoutTarget val="inner"/>
          <c:xMode val="edge"/>
          <c:yMode val="edge"/>
          <c:x val="9.0146473626280699E-2"/>
          <c:y val="5.9880260065531099E-2"/>
          <c:w val="0.87912524485324295"/>
          <c:h val="0.56249288296904099"/>
        </c:manualLayout>
      </c:layout>
      <c:barChart>
        <c:barDir val="col"/>
        <c:grouping val="stacked"/>
        <c:varyColors val="0"/>
        <c:ser>
          <c:idx val="0"/>
          <c:order val="0"/>
          <c:tx>
            <c:strRef>
              <c:f>Sheet1!$A$3</c:f>
              <c:strCache>
                <c:ptCount val="1"/>
                <c:pt idx="0">
                  <c:v>Percentage of women in 2011</c:v>
                </c:pt>
              </c:strCache>
            </c:strRef>
          </c:tx>
          <c:invertIfNegative val="0"/>
          <c:cat>
            <c:strRef>
              <c:f>Sheet1!$B$2:$I$2</c:f>
              <c:strCache>
                <c:ptCount val="8"/>
                <c:pt idx="0">
                  <c:v>UG</c:v>
                </c:pt>
                <c:pt idx="1">
                  <c:v>D2</c:v>
                </c:pt>
                <c:pt idx="2">
                  <c:v>D1</c:v>
                </c:pt>
                <c:pt idx="3">
                  <c:v>P5</c:v>
                </c:pt>
                <c:pt idx="4">
                  <c:v>P4</c:v>
                </c:pt>
                <c:pt idx="5">
                  <c:v>P3</c:v>
                </c:pt>
                <c:pt idx="6">
                  <c:v>P2</c:v>
                </c:pt>
                <c:pt idx="7">
                  <c:v>P1</c:v>
                </c:pt>
              </c:strCache>
            </c:strRef>
          </c:cat>
          <c:val>
            <c:numRef>
              <c:f>Sheet1!$B$3:$I$3</c:f>
              <c:numCache>
                <c:formatCode>General</c:formatCode>
                <c:ptCount val="8"/>
                <c:pt idx="0">
                  <c:v>29</c:v>
                </c:pt>
                <c:pt idx="1">
                  <c:v>27.4</c:v>
                </c:pt>
                <c:pt idx="2">
                  <c:v>30.2</c:v>
                </c:pt>
                <c:pt idx="3">
                  <c:v>33.1</c:v>
                </c:pt>
                <c:pt idx="4">
                  <c:v>39.4</c:v>
                </c:pt>
                <c:pt idx="5">
                  <c:v>45.2</c:v>
                </c:pt>
                <c:pt idx="6">
                  <c:v>56.9</c:v>
                </c:pt>
                <c:pt idx="7">
                  <c:v>60.2</c:v>
                </c:pt>
              </c:numCache>
            </c:numRef>
          </c:val>
        </c:ser>
        <c:ser>
          <c:idx val="1"/>
          <c:order val="1"/>
          <c:tx>
            <c:strRef>
              <c:f>Sheet1!$A$4</c:f>
              <c:strCache>
                <c:ptCount val="1"/>
                <c:pt idx="0">
                  <c:v>Percentage change between 2001 and 2011</c:v>
                </c:pt>
              </c:strCache>
            </c:strRef>
          </c:tx>
          <c:spPr>
            <a:solidFill>
              <a:schemeClr val="accent2"/>
            </a:solidFill>
          </c:spPr>
          <c:invertIfNegative val="0"/>
          <c:cat>
            <c:strRef>
              <c:f>Sheet1!$B$2:$I$2</c:f>
              <c:strCache>
                <c:ptCount val="8"/>
                <c:pt idx="0">
                  <c:v>UG</c:v>
                </c:pt>
                <c:pt idx="1">
                  <c:v>D2</c:v>
                </c:pt>
                <c:pt idx="2">
                  <c:v>D1</c:v>
                </c:pt>
                <c:pt idx="3">
                  <c:v>P5</c:v>
                </c:pt>
                <c:pt idx="4">
                  <c:v>P4</c:v>
                </c:pt>
                <c:pt idx="5">
                  <c:v>P3</c:v>
                </c:pt>
                <c:pt idx="6">
                  <c:v>P2</c:v>
                </c:pt>
                <c:pt idx="7">
                  <c:v>P1</c:v>
                </c:pt>
              </c:strCache>
            </c:strRef>
          </c:cat>
          <c:val>
            <c:numRef>
              <c:f>Sheet1!$B$4:$I$4</c:f>
              <c:numCache>
                <c:formatCode>General</c:formatCode>
                <c:ptCount val="8"/>
                <c:pt idx="0">
                  <c:v>13.4</c:v>
                </c:pt>
                <c:pt idx="1">
                  <c:v>6.6</c:v>
                </c:pt>
                <c:pt idx="2">
                  <c:v>8.8000000000000007</c:v>
                </c:pt>
                <c:pt idx="3">
                  <c:v>8.9</c:v>
                </c:pt>
                <c:pt idx="4">
                  <c:v>8.1</c:v>
                </c:pt>
                <c:pt idx="5">
                  <c:v>5</c:v>
                </c:pt>
                <c:pt idx="6">
                  <c:v>3.6</c:v>
                </c:pt>
                <c:pt idx="7">
                  <c:v>-3.5</c:v>
                </c:pt>
              </c:numCache>
            </c:numRef>
          </c:val>
        </c:ser>
        <c:ser>
          <c:idx val="2"/>
          <c:order val="2"/>
          <c:tx>
            <c:strRef>
              <c:f>Sheet1!$A$5</c:f>
              <c:strCache>
                <c:ptCount val="1"/>
                <c:pt idx="0">
                  <c:v>Years required to achieve parity based on average annual increment between 2001 and 2011</c:v>
                </c:pt>
              </c:strCache>
            </c:strRef>
          </c:tx>
          <c:spPr>
            <a:solidFill>
              <a:schemeClr val="accent1">
                <a:lumMod val="75000"/>
              </a:schemeClr>
            </a:solidFill>
          </c:spPr>
          <c:invertIfNegative val="0"/>
          <c:dLbls>
            <c:dLbl>
              <c:idx val="0"/>
              <c:layout>
                <c:manualLayout>
                  <c:x val="0"/>
                  <c:y val="-5.3903752494153497E-3"/>
                </c:manualLayout>
              </c:layout>
              <c:dLblPos val="ctr"/>
              <c:showLegendKey val="0"/>
              <c:showVal val="1"/>
              <c:showCatName val="0"/>
              <c:showSerName val="0"/>
              <c:showPercent val="0"/>
              <c:showBubbleSize val="0"/>
            </c:dLbl>
            <c:dLbl>
              <c:idx val="1"/>
              <c:layout>
                <c:manualLayout>
                  <c:x val="0"/>
                  <c:y val="-5.4436696775300997E-2"/>
                </c:manualLayout>
              </c:layout>
              <c:dLblPos val="ctr"/>
              <c:showLegendKey val="0"/>
              <c:showVal val="1"/>
              <c:showCatName val="0"/>
              <c:showSerName val="0"/>
              <c:showPercent val="0"/>
              <c:showBubbleSize val="0"/>
            </c:dLbl>
            <c:dLbl>
              <c:idx val="2"/>
              <c:layout>
                <c:manualLayout>
                  <c:x val="-7.9344920594603307E-5"/>
                  <c:y val="-2.1733141667918201E-2"/>
                </c:manualLayout>
              </c:layout>
              <c:dLblPos val="ctr"/>
              <c:showLegendKey val="0"/>
              <c:showVal val="1"/>
              <c:showCatName val="0"/>
              <c:showSerName val="0"/>
              <c:showPercent val="0"/>
              <c:showBubbleSize val="0"/>
            </c:dLbl>
            <c:dLbl>
              <c:idx val="3"/>
              <c:layout>
                <c:manualLayout>
                  <c:x val="-3.0324881792971399E-3"/>
                  <c:y val="-1.0893246187363899E-2"/>
                </c:manualLayout>
              </c:layout>
              <c:dLblPos val="ctr"/>
              <c:showLegendKey val="0"/>
              <c:showVal val="1"/>
              <c:showCatName val="0"/>
              <c:showSerName val="0"/>
              <c:showPercent val="0"/>
              <c:showBubbleSize val="0"/>
            </c:dLbl>
            <c:dLbl>
              <c:idx val="4"/>
              <c:layout>
                <c:manualLayout>
                  <c:x val="0"/>
                  <c:y val="-1.62925615224527E-2"/>
                </c:manualLayout>
              </c:layout>
              <c:dLblPos val="ctr"/>
              <c:showLegendKey val="0"/>
              <c:showVal val="1"/>
              <c:showCatName val="0"/>
              <c:showSerName val="0"/>
              <c:showPercent val="0"/>
              <c:showBubbleSize val="0"/>
            </c:dLbl>
            <c:dLbl>
              <c:idx val="5"/>
              <c:layout>
                <c:manualLayout>
                  <c:x val="8.1305141098297198E-5"/>
                  <c:y val="-2.1786492374727701E-2"/>
                </c:manualLayout>
              </c:layout>
              <c:dLblPos val="ctr"/>
              <c:showLegendKey val="0"/>
              <c:showVal val="1"/>
              <c:showCatName val="0"/>
              <c:showSerName val="0"/>
              <c:showPercent val="0"/>
              <c:showBubbleSize val="0"/>
            </c:dLbl>
            <c:dLblPos val="ctr"/>
            <c:showLegendKey val="0"/>
            <c:showVal val="1"/>
            <c:showCatName val="0"/>
            <c:showSerName val="0"/>
            <c:showPercent val="0"/>
            <c:showBubbleSize val="0"/>
            <c:showLeaderLines val="0"/>
          </c:dLbls>
          <c:cat>
            <c:strRef>
              <c:f>Sheet1!$B$2:$I$2</c:f>
              <c:strCache>
                <c:ptCount val="8"/>
                <c:pt idx="0">
                  <c:v>UG</c:v>
                </c:pt>
                <c:pt idx="1">
                  <c:v>D2</c:v>
                </c:pt>
                <c:pt idx="2">
                  <c:v>D1</c:v>
                </c:pt>
                <c:pt idx="3">
                  <c:v>P5</c:v>
                </c:pt>
                <c:pt idx="4">
                  <c:v>P4</c:v>
                </c:pt>
                <c:pt idx="5">
                  <c:v>P3</c:v>
                </c:pt>
                <c:pt idx="6">
                  <c:v>P2</c:v>
                </c:pt>
                <c:pt idx="7">
                  <c:v>P1</c:v>
                </c:pt>
              </c:strCache>
            </c:strRef>
          </c:cat>
          <c:val>
            <c:numRef>
              <c:f>Sheet1!$B$5:$I$5</c:f>
              <c:numCache>
                <c:formatCode>General</c:formatCode>
                <c:ptCount val="8"/>
                <c:pt idx="0">
                  <c:v>16</c:v>
                </c:pt>
                <c:pt idx="1">
                  <c:v>34</c:v>
                </c:pt>
                <c:pt idx="2">
                  <c:v>22</c:v>
                </c:pt>
                <c:pt idx="3">
                  <c:v>19</c:v>
                </c:pt>
                <c:pt idx="4">
                  <c:v>13</c:v>
                </c:pt>
                <c:pt idx="5">
                  <c:v>10</c:v>
                </c:pt>
              </c:numCache>
            </c:numRef>
          </c:val>
        </c:ser>
        <c:dLbls>
          <c:showLegendKey val="0"/>
          <c:showVal val="1"/>
          <c:showCatName val="0"/>
          <c:showSerName val="0"/>
          <c:showPercent val="0"/>
          <c:showBubbleSize val="0"/>
        </c:dLbls>
        <c:gapWidth val="150"/>
        <c:overlap val="100"/>
        <c:axId val="29921280"/>
        <c:axId val="70675072"/>
      </c:barChart>
      <c:catAx>
        <c:axId val="29921280"/>
        <c:scaling>
          <c:orientation val="minMax"/>
        </c:scaling>
        <c:delete val="0"/>
        <c:axPos val="b"/>
        <c:majorTickMark val="out"/>
        <c:minorTickMark val="none"/>
        <c:tickLblPos val="nextTo"/>
        <c:crossAx val="70675072"/>
        <c:crosses val="autoZero"/>
        <c:auto val="1"/>
        <c:lblAlgn val="ctr"/>
        <c:lblOffset val="100"/>
        <c:noMultiLvlLbl val="0"/>
      </c:catAx>
      <c:valAx>
        <c:axId val="70675072"/>
        <c:scaling>
          <c:orientation val="minMax"/>
        </c:scaling>
        <c:delete val="0"/>
        <c:axPos val="l"/>
        <c:majorGridlines/>
        <c:numFmt formatCode="General" sourceLinked="1"/>
        <c:majorTickMark val="out"/>
        <c:minorTickMark val="none"/>
        <c:tickLblPos val="nextTo"/>
        <c:crossAx val="29921280"/>
        <c:crosses val="autoZero"/>
        <c:crossBetween val="between"/>
      </c:valAx>
    </c:plotArea>
    <c:legend>
      <c:legendPos val="b"/>
      <c:layout>
        <c:manualLayout>
          <c:xMode val="edge"/>
          <c:yMode val="edge"/>
          <c:x val="6.4429343984840307E-2"/>
          <c:y val="0.65517439187378601"/>
          <c:w val="0.85294602230398198"/>
          <c:h val="0.33527267424905299"/>
        </c:manualLayout>
      </c:layout>
      <c:overlay val="0"/>
      <c:txPr>
        <a:bodyPr/>
        <a:lstStyle/>
        <a:p>
          <a:pPr>
            <a:defRPr sz="800"/>
          </a:pPr>
          <a:endParaRPr lang="en-US"/>
        </a:p>
      </c:txPr>
    </c:legend>
    <c:plotVisOnly val="1"/>
    <c:dispBlanksAs val="gap"/>
    <c:showDLblsOverMax val="0"/>
  </c:chart>
  <c:spPr>
    <a:ln w="19050">
      <a:solidFill>
        <a:schemeClr val="tx2">
          <a:lumMod val="75000"/>
        </a:schemeClr>
      </a:solidFill>
    </a:ln>
  </c:spPr>
  <c:txPr>
    <a:bodyPr/>
    <a:lstStyle/>
    <a:p>
      <a:pPr>
        <a:defRPr>
          <a:latin typeface="Times New Roman" pitchFamily="18" charset="0"/>
          <a:cs typeface="Times New Roman" pitchFamily="18" charset="0"/>
        </a:defRPr>
      </a:pPr>
      <a:endParaRPr lang="en-US"/>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Sheet7!$B$1</c:f>
              <c:strCache>
                <c:ptCount val="1"/>
                <c:pt idx="0">
                  <c:v>Male</c:v>
                </c:pt>
              </c:strCache>
            </c:strRef>
          </c:tx>
          <c:invertIfNegative val="0"/>
          <c:cat>
            <c:strRef>
              <c:f>Sheet7!$A$2:$A$7</c:f>
              <c:strCache>
                <c:ptCount val="6"/>
                <c:pt idx="0">
                  <c:v>Staggered working hours</c:v>
                </c:pt>
                <c:pt idx="1">
                  <c:v>Compressed work schedule</c:v>
                </c:pt>
                <c:pt idx="2">
                  <c:v>Scheduled break for exended learning activities</c:v>
                </c:pt>
                <c:pt idx="3">
                  <c:v>Telecommuting</c:v>
                </c:pt>
                <c:pt idx="4">
                  <c:v>Special leave without pay</c:v>
                </c:pt>
                <c:pt idx="5">
                  <c:v>Part-time work</c:v>
                </c:pt>
              </c:strCache>
            </c:strRef>
          </c:cat>
          <c:val>
            <c:numRef>
              <c:f>Sheet7!$B$2:$B$7</c:f>
              <c:numCache>
                <c:formatCode>General</c:formatCode>
                <c:ptCount val="6"/>
                <c:pt idx="0">
                  <c:v>50.1</c:v>
                </c:pt>
                <c:pt idx="1">
                  <c:v>45.8</c:v>
                </c:pt>
                <c:pt idx="2">
                  <c:v>50</c:v>
                </c:pt>
                <c:pt idx="3">
                  <c:v>33</c:v>
                </c:pt>
                <c:pt idx="4">
                  <c:v>28</c:v>
                </c:pt>
                <c:pt idx="5">
                  <c:v>9</c:v>
                </c:pt>
              </c:numCache>
            </c:numRef>
          </c:val>
        </c:ser>
        <c:ser>
          <c:idx val="1"/>
          <c:order val="1"/>
          <c:tx>
            <c:strRef>
              <c:f>Sheet7!$C$1</c:f>
              <c:strCache>
                <c:ptCount val="1"/>
                <c:pt idx="0">
                  <c:v>Female</c:v>
                </c:pt>
              </c:strCache>
            </c:strRef>
          </c:tx>
          <c:invertIfNegative val="0"/>
          <c:cat>
            <c:strRef>
              <c:f>Sheet7!$A$2:$A$7</c:f>
              <c:strCache>
                <c:ptCount val="6"/>
                <c:pt idx="0">
                  <c:v>Staggered working hours</c:v>
                </c:pt>
                <c:pt idx="1">
                  <c:v>Compressed work schedule</c:v>
                </c:pt>
                <c:pt idx="2">
                  <c:v>Scheduled break for exended learning activities</c:v>
                </c:pt>
                <c:pt idx="3">
                  <c:v>Telecommuting</c:v>
                </c:pt>
                <c:pt idx="4">
                  <c:v>Special leave without pay</c:v>
                </c:pt>
                <c:pt idx="5">
                  <c:v>Part-time work</c:v>
                </c:pt>
              </c:strCache>
            </c:strRef>
          </c:cat>
          <c:val>
            <c:numRef>
              <c:f>Sheet7!$C$2:$C$7</c:f>
              <c:numCache>
                <c:formatCode>General</c:formatCode>
                <c:ptCount val="6"/>
                <c:pt idx="0">
                  <c:v>49.9</c:v>
                </c:pt>
                <c:pt idx="1">
                  <c:v>54.2</c:v>
                </c:pt>
                <c:pt idx="2">
                  <c:v>50</c:v>
                </c:pt>
                <c:pt idx="3">
                  <c:v>67</c:v>
                </c:pt>
                <c:pt idx="4">
                  <c:v>72</c:v>
                </c:pt>
                <c:pt idx="5">
                  <c:v>91</c:v>
                </c:pt>
              </c:numCache>
            </c:numRef>
          </c:val>
        </c:ser>
        <c:dLbls>
          <c:showLegendKey val="0"/>
          <c:showVal val="0"/>
          <c:showCatName val="0"/>
          <c:showSerName val="0"/>
          <c:showPercent val="0"/>
          <c:showBubbleSize val="0"/>
        </c:dLbls>
        <c:gapWidth val="150"/>
        <c:axId val="79005184"/>
        <c:axId val="79003648"/>
      </c:barChart>
      <c:valAx>
        <c:axId val="79003648"/>
        <c:scaling>
          <c:orientation val="minMax"/>
        </c:scaling>
        <c:delete val="0"/>
        <c:axPos val="b"/>
        <c:majorGridlines/>
        <c:numFmt formatCode="General" sourceLinked="1"/>
        <c:majorTickMark val="out"/>
        <c:minorTickMark val="none"/>
        <c:tickLblPos val="nextTo"/>
        <c:crossAx val="79005184"/>
        <c:crosses val="autoZero"/>
        <c:crossBetween val="between"/>
      </c:valAx>
      <c:catAx>
        <c:axId val="79005184"/>
        <c:scaling>
          <c:orientation val="minMax"/>
        </c:scaling>
        <c:delete val="0"/>
        <c:axPos val="l"/>
        <c:majorTickMark val="out"/>
        <c:minorTickMark val="none"/>
        <c:tickLblPos val="nextTo"/>
        <c:crossAx val="79003648"/>
        <c:crosses val="autoZero"/>
        <c:auto val="1"/>
        <c:lblAlgn val="ctr"/>
        <c:lblOffset val="100"/>
        <c:noMultiLvlLbl val="0"/>
      </c:catAx>
    </c:plotArea>
    <c:legend>
      <c:legendPos val="b"/>
      <c:layout/>
      <c:overlay val="0"/>
    </c:legend>
    <c:plotVisOnly val="1"/>
    <c:dispBlanksAs val="gap"/>
    <c:showDLblsOverMax val="0"/>
  </c:chart>
  <c:spPr>
    <a:ln w="19050" cap="flat" cmpd="sng" algn="ctr">
      <a:solidFill>
        <a:srgbClr val="1F497D">
          <a:lumMod val="75000"/>
        </a:srgbClr>
      </a:solidFill>
      <a:prstDash val="solid"/>
      <a:round/>
      <a:headEnd type="none" w="med" len="med"/>
      <a:tailEnd type="none" w="med" len="med"/>
    </a:ln>
  </c:spPr>
  <c:txPr>
    <a:bodyPr/>
    <a:lstStyle/>
    <a:p>
      <a:pPr>
        <a:defRPr sz="800" baseline="0">
          <a:latin typeface="Times New Roman"/>
          <a:cs typeface="Times New Roman"/>
        </a:defRPr>
      </a:pPr>
      <a:endParaRPr lang="en-US"/>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1#2">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E1070E-206B-4C52-8726-B826017AF6D5}" type="doc">
      <dgm:prSet loTypeId="urn:microsoft.com/office/officeart/2005/8/layout/chevron2" loCatId="process" qsTypeId="urn:microsoft.com/office/officeart/2005/8/quickstyle/simple1" qsCatId="simple" csTypeId="urn:microsoft.com/office/officeart/2005/8/colors/colorful1#2" csCatId="colorful" phldr="1"/>
      <dgm:spPr/>
      <dgm:t>
        <a:bodyPr/>
        <a:lstStyle/>
        <a:p>
          <a:endParaRPr lang="es-DO"/>
        </a:p>
      </dgm:t>
    </dgm:pt>
    <dgm:pt modelId="{B2325464-708F-49EF-B569-D36E9AEBB168}">
      <dgm:prSet phldrT="[Texto]" custT="1"/>
      <dgm:spPr/>
      <dgm:t>
        <a:bodyPr/>
        <a:lstStyle/>
        <a:p>
          <a:r>
            <a:rPr lang="es-DO" sz="900" b="1"/>
            <a:t>Senior management of all UN entities</a:t>
          </a:r>
        </a:p>
      </dgm:t>
    </dgm:pt>
    <dgm:pt modelId="{44FEBADC-CA23-4AA0-8686-72D888F9B96F}" type="parTrans" cxnId="{79AA576C-996A-4EEA-9A45-0CAD5F32BC3F}">
      <dgm:prSet/>
      <dgm:spPr/>
      <dgm:t>
        <a:bodyPr/>
        <a:lstStyle/>
        <a:p>
          <a:endParaRPr lang="es-DO"/>
        </a:p>
      </dgm:t>
    </dgm:pt>
    <dgm:pt modelId="{2C89F2EB-CEB2-4C9B-B3BE-24AD3C43EF05}" type="sibTrans" cxnId="{79AA576C-996A-4EEA-9A45-0CAD5F32BC3F}">
      <dgm:prSet/>
      <dgm:spPr/>
      <dgm:t>
        <a:bodyPr/>
        <a:lstStyle/>
        <a:p>
          <a:endParaRPr lang="es-DO"/>
        </a:p>
      </dgm:t>
    </dgm:pt>
    <dgm:pt modelId="{6ED1D285-39AD-45FC-AFCD-CE639678AD27}">
      <dgm:prSet phldrT="[Texto]" custT="1"/>
      <dgm:spPr/>
      <dgm:t>
        <a:bodyPr/>
        <a:lstStyle/>
        <a:p>
          <a:endParaRPr lang="es-DO" sz="900"/>
        </a:p>
      </dgm:t>
    </dgm:pt>
    <dgm:pt modelId="{46604D74-1BE6-4F17-AC7E-93E6799D23A9}" type="parTrans" cxnId="{86399ACE-1456-4C59-A46D-3C768ED2926A}">
      <dgm:prSet/>
      <dgm:spPr/>
      <dgm:t>
        <a:bodyPr/>
        <a:lstStyle/>
        <a:p>
          <a:endParaRPr lang="es-DO"/>
        </a:p>
      </dgm:t>
    </dgm:pt>
    <dgm:pt modelId="{39727863-0A01-4373-A6DB-C6214C93D68A}" type="sibTrans" cxnId="{86399ACE-1456-4C59-A46D-3C768ED2926A}">
      <dgm:prSet/>
      <dgm:spPr/>
      <dgm:t>
        <a:bodyPr/>
        <a:lstStyle/>
        <a:p>
          <a:endParaRPr lang="es-DO"/>
        </a:p>
      </dgm:t>
    </dgm:pt>
    <dgm:pt modelId="{41779796-2388-43A4-A791-03C310105D23}">
      <dgm:prSet phldrT="[Texto]" custT="1"/>
      <dgm:spPr/>
      <dgm:t>
        <a:bodyPr/>
        <a:lstStyle/>
        <a:p>
          <a:r>
            <a:rPr lang="es-DO" sz="900" b="1"/>
            <a:t>Gender Unit or Gender Focal Point</a:t>
          </a:r>
        </a:p>
      </dgm:t>
    </dgm:pt>
    <dgm:pt modelId="{1846ED6A-690A-402F-88C9-4C00F195845A}" type="parTrans" cxnId="{754D5C10-4F00-4CCF-8119-C619F43848A0}">
      <dgm:prSet/>
      <dgm:spPr/>
      <dgm:t>
        <a:bodyPr/>
        <a:lstStyle/>
        <a:p>
          <a:endParaRPr lang="es-DO"/>
        </a:p>
      </dgm:t>
    </dgm:pt>
    <dgm:pt modelId="{3D0BE8B1-86F6-4510-BCE0-3DE9B911905E}" type="sibTrans" cxnId="{754D5C10-4F00-4CCF-8119-C619F43848A0}">
      <dgm:prSet/>
      <dgm:spPr/>
      <dgm:t>
        <a:bodyPr/>
        <a:lstStyle/>
        <a:p>
          <a:endParaRPr lang="es-DO"/>
        </a:p>
      </dgm:t>
    </dgm:pt>
    <dgm:pt modelId="{0BAE5C9D-FD4A-4242-BD44-9D1744C9D9DA}">
      <dgm:prSet phldrT="[Texto]" custT="1"/>
      <dgm:spPr/>
      <dgm:t>
        <a:bodyPr/>
        <a:lstStyle/>
        <a:p>
          <a:r>
            <a:rPr lang="en-US" sz="900"/>
            <a:t>Resource for other staff in promotion of gender mainstreaming, in charge of monitoring implementation </a:t>
          </a:r>
          <a:endParaRPr lang="es-DO" sz="900"/>
        </a:p>
      </dgm:t>
    </dgm:pt>
    <dgm:pt modelId="{D25C3913-6F84-4921-8484-B29C75264212}" type="parTrans" cxnId="{D55135DF-B9B2-42BA-85BB-0964437423DE}">
      <dgm:prSet/>
      <dgm:spPr/>
      <dgm:t>
        <a:bodyPr/>
        <a:lstStyle/>
        <a:p>
          <a:endParaRPr lang="es-DO"/>
        </a:p>
      </dgm:t>
    </dgm:pt>
    <dgm:pt modelId="{9157543D-456F-49AF-817D-EFC0D0635BCC}" type="sibTrans" cxnId="{D55135DF-B9B2-42BA-85BB-0964437423DE}">
      <dgm:prSet/>
      <dgm:spPr/>
      <dgm:t>
        <a:bodyPr/>
        <a:lstStyle/>
        <a:p>
          <a:endParaRPr lang="es-DO"/>
        </a:p>
      </dgm:t>
    </dgm:pt>
    <dgm:pt modelId="{FF1F2E1D-4690-4022-A473-84CB4FE3303D}">
      <dgm:prSet phldrT="[Texto]" custT="1"/>
      <dgm:spPr/>
      <dgm:t>
        <a:bodyPr/>
        <a:lstStyle/>
        <a:p>
          <a:r>
            <a:rPr lang="es-DO" sz="900"/>
            <a:t>Supported by the </a:t>
          </a:r>
          <a:r>
            <a:rPr lang="en-US" sz="900"/>
            <a:t>Interagency Network on Women and Gender Equality</a:t>
          </a:r>
          <a:r>
            <a:rPr lang="es-DO" sz="900"/>
            <a:t>  (coordinated by </a:t>
          </a:r>
          <a:r>
            <a:rPr lang="en-US" sz="900"/>
            <a:t>Focal Point for Women at UN Women)</a:t>
          </a:r>
          <a:endParaRPr lang="es-DO" sz="900"/>
        </a:p>
      </dgm:t>
    </dgm:pt>
    <dgm:pt modelId="{EA658D71-AB3B-4884-95F4-3DAC5FFC78FD}" type="parTrans" cxnId="{1F2A2454-AF36-4366-8661-27973201C174}">
      <dgm:prSet/>
      <dgm:spPr/>
      <dgm:t>
        <a:bodyPr/>
        <a:lstStyle/>
        <a:p>
          <a:endParaRPr lang="es-DO"/>
        </a:p>
      </dgm:t>
    </dgm:pt>
    <dgm:pt modelId="{0BD1B8AF-1BD5-4BA8-B228-0800E0691884}" type="sibTrans" cxnId="{1F2A2454-AF36-4366-8661-27973201C174}">
      <dgm:prSet/>
      <dgm:spPr/>
      <dgm:t>
        <a:bodyPr/>
        <a:lstStyle/>
        <a:p>
          <a:endParaRPr lang="es-DO"/>
        </a:p>
      </dgm:t>
    </dgm:pt>
    <dgm:pt modelId="{E4807FAD-67FA-4545-AFCE-6330D273FB0A}">
      <dgm:prSet phldrT="[Texto]"/>
      <dgm:spPr/>
      <dgm:t>
        <a:bodyPr/>
        <a:lstStyle/>
        <a:p>
          <a:r>
            <a:rPr lang="es-DO" b="1"/>
            <a:t>All UN personnel</a:t>
          </a:r>
        </a:p>
      </dgm:t>
    </dgm:pt>
    <dgm:pt modelId="{65BB41F5-C8C6-445C-80F8-8149133CC9EC}" type="parTrans" cxnId="{31C6E22D-A7B4-4454-AC5B-E90B6CE4662F}">
      <dgm:prSet/>
      <dgm:spPr/>
      <dgm:t>
        <a:bodyPr/>
        <a:lstStyle/>
        <a:p>
          <a:endParaRPr lang="es-DO"/>
        </a:p>
      </dgm:t>
    </dgm:pt>
    <dgm:pt modelId="{48B406D8-6603-44C9-8700-4E4117E3749C}" type="sibTrans" cxnId="{31C6E22D-A7B4-4454-AC5B-E90B6CE4662F}">
      <dgm:prSet/>
      <dgm:spPr/>
      <dgm:t>
        <a:bodyPr/>
        <a:lstStyle/>
        <a:p>
          <a:endParaRPr lang="es-DO"/>
        </a:p>
      </dgm:t>
    </dgm:pt>
    <dgm:pt modelId="{C64E7296-47C7-46DD-BFF3-563C75D22B6E}">
      <dgm:prSet phldrT="[Texto]" custT="1"/>
      <dgm:spPr/>
      <dgm:t>
        <a:bodyPr/>
        <a:lstStyle/>
        <a:p>
          <a:r>
            <a:rPr lang="es-DO" sz="900"/>
            <a:t>Should be involved in gender mainstreaming</a:t>
          </a:r>
        </a:p>
      </dgm:t>
    </dgm:pt>
    <dgm:pt modelId="{BE6F0CC4-DA0A-41B1-B20B-FCA2720C76F0}" type="parTrans" cxnId="{082AD543-640C-46D7-BC6D-2569145B72CD}">
      <dgm:prSet/>
      <dgm:spPr/>
      <dgm:t>
        <a:bodyPr/>
        <a:lstStyle/>
        <a:p>
          <a:endParaRPr lang="es-DO"/>
        </a:p>
      </dgm:t>
    </dgm:pt>
    <dgm:pt modelId="{C4B54001-107C-4FA6-8E6E-452756E2F154}" type="sibTrans" cxnId="{082AD543-640C-46D7-BC6D-2569145B72CD}">
      <dgm:prSet/>
      <dgm:spPr/>
      <dgm:t>
        <a:bodyPr/>
        <a:lstStyle/>
        <a:p>
          <a:endParaRPr lang="es-DO"/>
        </a:p>
      </dgm:t>
    </dgm:pt>
    <dgm:pt modelId="{A18BAAB0-ED4B-4D92-8ADA-F57D913BAA83}">
      <dgm:prSet custT="1"/>
      <dgm:spPr/>
      <dgm:t>
        <a:bodyPr/>
        <a:lstStyle/>
        <a:p>
          <a:r>
            <a:rPr lang="es-DO" sz="900"/>
            <a:t>Ultimate responsibility for implementation of gender mainstreaming strategy</a:t>
          </a:r>
        </a:p>
      </dgm:t>
    </dgm:pt>
    <dgm:pt modelId="{9FD3B265-DB48-4D50-99C2-F43D064C78C2}" type="parTrans" cxnId="{0651BB03-6E30-4308-B22B-32ABF93A87E4}">
      <dgm:prSet/>
      <dgm:spPr/>
      <dgm:t>
        <a:bodyPr/>
        <a:lstStyle/>
        <a:p>
          <a:endParaRPr lang="es-DO"/>
        </a:p>
      </dgm:t>
    </dgm:pt>
    <dgm:pt modelId="{639AAA59-16BE-42CD-9D3E-AD523E281675}" type="sibTrans" cxnId="{0651BB03-6E30-4308-B22B-32ABF93A87E4}">
      <dgm:prSet/>
      <dgm:spPr/>
      <dgm:t>
        <a:bodyPr/>
        <a:lstStyle/>
        <a:p>
          <a:endParaRPr lang="es-DO"/>
        </a:p>
      </dgm:t>
    </dgm:pt>
    <dgm:pt modelId="{F21345B6-2B40-4C56-898C-B22FE6D07567}">
      <dgm:prSet phldrT="[Texto]" custT="1"/>
      <dgm:spPr/>
      <dgm:t>
        <a:bodyPr/>
        <a:lstStyle/>
        <a:p>
          <a:r>
            <a:rPr lang="en-US" sz="900"/>
            <a:t>Mandates for Gender Focal Points are in the ECOSOC agreed conclusions 1997/2 and the </a:t>
          </a:r>
          <a:r>
            <a:rPr lang="en-US" sz="900" b="0"/>
            <a:t>outcome document of the  23rd special session of the General Assembly</a:t>
          </a:r>
          <a:endParaRPr lang="es-DO" sz="900" b="0"/>
        </a:p>
      </dgm:t>
    </dgm:pt>
    <dgm:pt modelId="{24082007-5831-49AD-9D9A-FA443CEB374F}" type="parTrans" cxnId="{21F260EF-3A82-403B-873B-61CE30FA9C75}">
      <dgm:prSet/>
      <dgm:spPr/>
      <dgm:t>
        <a:bodyPr/>
        <a:lstStyle/>
        <a:p>
          <a:endParaRPr lang="es-DO"/>
        </a:p>
      </dgm:t>
    </dgm:pt>
    <dgm:pt modelId="{9DB0D182-9B74-4D40-A7F7-559E1C00DFCE}" type="sibTrans" cxnId="{21F260EF-3A82-403B-873B-61CE30FA9C75}">
      <dgm:prSet/>
      <dgm:spPr/>
      <dgm:t>
        <a:bodyPr/>
        <a:lstStyle/>
        <a:p>
          <a:endParaRPr lang="es-DO"/>
        </a:p>
      </dgm:t>
    </dgm:pt>
    <dgm:pt modelId="{62EDB04C-B712-47E8-9898-CA443061DC25}">
      <dgm:prSet phldrT="[Texto]" custT="1"/>
      <dgm:spPr/>
      <dgm:t>
        <a:bodyPr/>
        <a:lstStyle/>
        <a:p>
          <a:r>
            <a:rPr lang="es-DO" sz="900" b="0"/>
            <a:t>UN System-wide Gender Focal Point Study: http://www.un.org/womenwatch/osagi/gmfpstudy.htm</a:t>
          </a:r>
        </a:p>
      </dgm:t>
    </dgm:pt>
    <dgm:pt modelId="{9299E1CF-0069-4D85-9101-669FA0E6C9A9}" type="parTrans" cxnId="{0BF03B4F-E0D4-4E3A-ACB1-92C789AFA30E}">
      <dgm:prSet/>
      <dgm:spPr/>
      <dgm:t>
        <a:bodyPr/>
        <a:lstStyle/>
        <a:p>
          <a:endParaRPr lang="es-DO"/>
        </a:p>
      </dgm:t>
    </dgm:pt>
    <dgm:pt modelId="{8AB2FAC2-9120-4AEF-A4F3-E9EB20EB2C13}" type="sibTrans" cxnId="{0BF03B4F-E0D4-4E3A-ACB1-92C789AFA30E}">
      <dgm:prSet/>
      <dgm:spPr/>
      <dgm:t>
        <a:bodyPr/>
        <a:lstStyle/>
        <a:p>
          <a:endParaRPr lang="es-DO"/>
        </a:p>
      </dgm:t>
    </dgm:pt>
    <dgm:pt modelId="{BD724BC1-53B1-47A9-AAEA-8CC067A22846}">
      <dgm:prSet custT="1"/>
      <dgm:spPr/>
      <dgm:t>
        <a:bodyPr/>
        <a:lstStyle/>
        <a:p>
          <a:endParaRPr lang="es-DO" sz="900"/>
        </a:p>
      </dgm:t>
    </dgm:pt>
    <dgm:pt modelId="{84D3B4B8-A943-466C-91B5-069E06A427A8}" type="parTrans" cxnId="{0DEAB3BC-BBD2-4DC1-BA72-44576C4F5B22}">
      <dgm:prSet/>
      <dgm:spPr/>
      <dgm:t>
        <a:bodyPr/>
        <a:lstStyle/>
        <a:p>
          <a:endParaRPr lang="es-DO"/>
        </a:p>
      </dgm:t>
    </dgm:pt>
    <dgm:pt modelId="{F8738661-B61B-43CE-9143-BDC86B83CC3F}" type="sibTrans" cxnId="{0DEAB3BC-BBD2-4DC1-BA72-44576C4F5B22}">
      <dgm:prSet/>
      <dgm:spPr/>
      <dgm:t>
        <a:bodyPr/>
        <a:lstStyle/>
        <a:p>
          <a:endParaRPr lang="es-DO"/>
        </a:p>
      </dgm:t>
    </dgm:pt>
    <dgm:pt modelId="{F55E488E-2979-4275-82CF-892F909D79CB}">
      <dgm:prSet custT="1"/>
      <dgm:spPr/>
      <dgm:t>
        <a:bodyPr/>
        <a:lstStyle/>
        <a:p>
          <a:r>
            <a:rPr lang="es-DO" sz="900" b="1"/>
            <a:t>UN Women</a:t>
          </a:r>
        </a:p>
      </dgm:t>
    </dgm:pt>
    <dgm:pt modelId="{2AA9CA3D-579A-4EBF-A06D-4065E803CB44}" type="parTrans" cxnId="{B4412618-7973-4C6E-8F93-B6E556E74C6E}">
      <dgm:prSet/>
      <dgm:spPr/>
      <dgm:t>
        <a:bodyPr/>
        <a:lstStyle/>
        <a:p>
          <a:endParaRPr lang="es-DO"/>
        </a:p>
      </dgm:t>
    </dgm:pt>
    <dgm:pt modelId="{5C84FE16-955D-4E75-B174-5E39259C14AE}" type="sibTrans" cxnId="{B4412618-7973-4C6E-8F93-B6E556E74C6E}">
      <dgm:prSet/>
      <dgm:spPr/>
      <dgm:t>
        <a:bodyPr/>
        <a:lstStyle/>
        <a:p>
          <a:endParaRPr lang="es-DO"/>
        </a:p>
      </dgm:t>
    </dgm:pt>
    <dgm:pt modelId="{FC3D7F62-2753-469A-A1AC-609703993408}">
      <dgm:prSet custT="1"/>
      <dgm:spPr/>
      <dgm:t>
        <a:bodyPr/>
        <a:lstStyle/>
        <a:p>
          <a:endParaRPr lang="es-DO" sz="900"/>
        </a:p>
      </dgm:t>
    </dgm:pt>
    <dgm:pt modelId="{580B694F-D500-43BF-9CCB-6217D9075E29}" type="parTrans" cxnId="{ADDA94E4-3362-48C1-9145-CA0D906CDB9B}">
      <dgm:prSet/>
      <dgm:spPr/>
      <dgm:t>
        <a:bodyPr/>
        <a:lstStyle/>
        <a:p>
          <a:endParaRPr lang="es-DO"/>
        </a:p>
      </dgm:t>
    </dgm:pt>
    <dgm:pt modelId="{90E76A18-14EA-4B16-ACE4-BF5D3012116A}" type="sibTrans" cxnId="{ADDA94E4-3362-48C1-9145-CA0D906CDB9B}">
      <dgm:prSet/>
      <dgm:spPr/>
      <dgm:t>
        <a:bodyPr/>
        <a:lstStyle/>
        <a:p>
          <a:endParaRPr lang="es-DO"/>
        </a:p>
      </dgm:t>
    </dgm:pt>
    <dgm:pt modelId="{50082435-B930-49FE-B5F5-B9B97EACFD55}">
      <dgm:prSet custT="1"/>
      <dgm:spPr/>
      <dgm:t>
        <a:bodyPr/>
        <a:lstStyle/>
        <a:p>
          <a:endParaRPr lang="es-DO" sz="900"/>
        </a:p>
      </dgm:t>
    </dgm:pt>
    <dgm:pt modelId="{1B606759-61AF-48E8-A772-2E6CEA64CE19}" type="parTrans" cxnId="{3EC4EA19-DE17-41F4-81DC-3AB5CD963FFD}">
      <dgm:prSet/>
      <dgm:spPr/>
      <dgm:t>
        <a:bodyPr/>
        <a:lstStyle/>
        <a:p>
          <a:endParaRPr lang="es-DO"/>
        </a:p>
      </dgm:t>
    </dgm:pt>
    <dgm:pt modelId="{E7B68047-88C3-492F-86DC-11429FF1B7D8}" type="sibTrans" cxnId="{3EC4EA19-DE17-41F4-81DC-3AB5CD963FFD}">
      <dgm:prSet/>
      <dgm:spPr/>
      <dgm:t>
        <a:bodyPr/>
        <a:lstStyle/>
        <a:p>
          <a:endParaRPr lang="es-DO"/>
        </a:p>
      </dgm:t>
    </dgm:pt>
    <dgm:pt modelId="{176E8EC8-925B-4F38-B80D-203D678BBDFD}">
      <dgm:prSet custT="1"/>
      <dgm:spPr/>
      <dgm:t>
        <a:bodyPr/>
        <a:lstStyle/>
        <a:p>
          <a:r>
            <a:rPr lang="es-DO" sz="900"/>
            <a:t>Supports gender mainstreaming across the UN system</a:t>
          </a:r>
        </a:p>
      </dgm:t>
    </dgm:pt>
    <dgm:pt modelId="{D5498D47-849E-4DDB-86C2-CE728B2FF857}" type="parTrans" cxnId="{6C6528D9-70D7-4228-B73E-B5A16A3D829C}">
      <dgm:prSet/>
      <dgm:spPr/>
      <dgm:t>
        <a:bodyPr/>
        <a:lstStyle/>
        <a:p>
          <a:endParaRPr lang="es-DO"/>
        </a:p>
      </dgm:t>
    </dgm:pt>
    <dgm:pt modelId="{BA338C52-42E2-4266-B8AA-BB694FEA7D71}" type="sibTrans" cxnId="{6C6528D9-70D7-4228-B73E-B5A16A3D829C}">
      <dgm:prSet/>
      <dgm:spPr/>
      <dgm:t>
        <a:bodyPr/>
        <a:lstStyle/>
        <a:p>
          <a:endParaRPr lang="es-DO"/>
        </a:p>
      </dgm:t>
    </dgm:pt>
    <dgm:pt modelId="{6709F5B7-58A8-4718-9E38-DC109877DDCF}">
      <dgm:prSet/>
      <dgm:spPr/>
      <dgm:t>
        <a:bodyPr/>
        <a:lstStyle/>
        <a:p>
          <a:endParaRPr lang="es-DO" sz="500"/>
        </a:p>
      </dgm:t>
    </dgm:pt>
    <dgm:pt modelId="{F4D6CE03-174D-46D9-A94F-963752D9A74F}" type="parTrans" cxnId="{5B12DC91-3045-4D7B-B4F5-7D4C61018DE2}">
      <dgm:prSet/>
      <dgm:spPr/>
      <dgm:t>
        <a:bodyPr/>
        <a:lstStyle/>
        <a:p>
          <a:endParaRPr lang="es-DO"/>
        </a:p>
      </dgm:t>
    </dgm:pt>
    <dgm:pt modelId="{03472E12-CA24-4A46-B569-BC74ED012462}" type="sibTrans" cxnId="{5B12DC91-3045-4D7B-B4F5-7D4C61018DE2}">
      <dgm:prSet/>
      <dgm:spPr/>
      <dgm:t>
        <a:bodyPr/>
        <a:lstStyle/>
        <a:p>
          <a:endParaRPr lang="es-DO"/>
        </a:p>
      </dgm:t>
    </dgm:pt>
    <dgm:pt modelId="{D5DB6AB3-93DC-4F17-94E8-55862C6A3E60}">
      <dgm:prSet custT="1"/>
      <dgm:spPr/>
      <dgm:t>
        <a:bodyPr/>
        <a:lstStyle/>
        <a:p>
          <a:r>
            <a:rPr lang="en-US" sz="900"/>
            <a:t>General Assembly resolution 64/289: UN Women provides guidance and technical support to all Member States at their request, on gender mainstreaming, gender equality and the empowerment and rights of women and girls. </a:t>
          </a:r>
          <a:endParaRPr lang="es-DO" sz="900"/>
        </a:p>
      </dgm:t>
    </dgm:pt>
    <dgm:pt modelId="{03B1EB8A-CDC0-48A5-B620-6833080BEDA7}" type="parTrans" cxnId="{270D06E8-F61B-47B0-91AF-F6B314968633}">
      <dgm:prSet/>
      <dgm:spPr/>
      <dgm:t>
        <a:bodyPr/>
        <a:lstStyle/>
        <a:p>
          <a:endParaRPr lang="es-DO"/>
        </a:p>
      </dgm:t>
    </dgm:pt>
    <dgm:pt modelId="{1C466945-A212-47A4-A488-739FDC9F0F71}" type="sibTrans" cxnId="{270D06E8-F61B-47B0-91AF-F6B314968633}">
      <dgm:prSet/>
      <dgm:spPr/>
      <dgm:t>
        <a:bodyPr/>
        <a:lstStyle/>
        <a:p>
          <a:endParaRPr lang="es-DO"/>
        </a:p>
      </dgm:t>
    </dgm:pt>
    <dgm:pt modelId="{23BB120E-07E0-4461-A3A0-24E8CC801C3E}">
      <dgm:prSet custT="1"/>
      <dgm:spPr/>
      <dgm:t>
        <a:bodyPr/>
        <a:lstStyle/>
        <a:p>
          <a:r>
            <a:rPr lang="en-US" sz="900"/>
            <a:t>Operates as part of Resident Coordinator system, working within UN country teams.</a:t>
          </a:r>
          <a:endParaRPr lang="es-DO" sz="900"/>
        </a:p>
      </dgm:t>
    </dgm:pt>
    <dgm:pt modelId="{87F03349-43DB-4AFE-8F43-D332E4E9AEAB}" type="parTrans" cxnId="{56A91070-3E63-4EDC-8CBD-0D3D3CA42F87}">
      <dgm:prSet/>
      <dgm:spPr/>
      <dgm:t>
        <a:bodyPr/>
        <a:lstStyle/>
        <a:p>
          <a:endParaRPr lang="es-DO"/>
        </a:p>
      </dgm:t>
    </dgm:pt>
    <dgm:pt modelId="{1BF9E314-50A4-4DF0-B81E-00150F310196}" type="sibTrans" cxnId="{56A91070-3E63-4EDC-8CBD-0D3D3CA42F87}">
      <dgm:prSet/>
      <dgm:spPr/>
      <dgm:t>
        <a:bodyPr/>
        <a:lstStyle/>
        <a:p>
          <a:endParaRPr lang="es-DO"/>
        </a:p>
      </dgm:t>
    </dgm:pt>
    <dgm:pt modelId="{8F1CA78E-F41E-44D4-9520-A3202882BA5F}">
      <dgm:prSet custT="1"/>
      <dgm:spPr/>
      <dgm:t>
        <a:bodyPr/>
        <a:lstStyle/>
        <a:p>
          <a:r>
            <a:rPr lang="en-US" sz="900"/>
            <a:t>Per Letter from the Secretary-General to heads of all United Nations entities in October 1997</a:t>
          </a:r>
          <a:endParaRPr lang="es-DO" sz="900"/>
        </a:p>
      </dgm:t>
    </dgm:pt>
    <dgm:pt modelId="{28FFFB69-8734-4EF0-8F9A-A252EA7552B3}" type="parTrans" cxnId="{0A549F44-E673-4967-8329-E061C7B1C7E0}">
      <dgm:prSet/>
      <dgm:spPr/>
      <dgm:t>
        <a:bodyPr/>
        <a:lstStyle/>
        <a:p>
          <a:endParaRPr lang="es-DO"/>
        </a:p>
      </dgm:t>
    </dgm:pt>
    <dgm:pt modelId="{FEC1A692-7975-4B98-8968-6B4345EA1D8B}" type="sibTrans" cxnId="{0A549F44-E673-4967-8329-E061C7B1C7E0}">
      <dgm:prSet/>
      <dgm:spPr/>
      <dgm:t>
        <a:bodyPr/>
        <a:lstStyle/>
        <a:p>
          <a:endParaRPr lang="es-DO"/>
        </a:p>
      </dgm:t>
    </dgm:pt>
    <dgm:pt modelId="{239781F4-CA0A-4595-B281-CAC230925F50}">
      <dgm:prSet phldrT="[Texto]" custT="1"/>
      <dgm:spPr/>
      <dgm:t>
        <a:bodyPr/>
        <a:lstStyle/>
        <a:p>
          <a:r>
            <a:rPr lang="es-DO" sz="900" b="0"/>
            <a:t>More resources for gender focal points can be found here: </a:t>
          </a:r>
          <a:r>
            <a:rPr lang="en-US" sz="900" b="0"/>
            <a:t>http://www.un.org/womenwatch/osagi/fpdepartamental.htm</a:t>
          </a:r>
          <a:endParaRPr lang="es-DO" sz="900" b="0"/>
        </a:p>
      </dgm:t>
    </dgm:pt>
    <dgm:pt modelId="{A1C65ABE-6263-4996-806B-D08487BFB02F}" type="parTrans" cxnId="{CC3E5414-9003-47DF-94AE-81B00AD49142}">
      <dgm:prSet/>
      <dgm:spPr/>
    </dgm:pt>
    <dgm:pt modelId="{525841B5-84BD-49B0-8F93-A8E119185A88}" type="sibTrans" cxnId="{CC3E5414-9003-47DF-94AE-81B00AD49142}">
      <dgm:prSet/>
      <dgm:spPr/>
    </dgm:pt>
    <dgm:pt modelId="{BDDD9EF8-DE3C-4AC3-8D5A-1511D14DF933}" type="pres">
      <dgm:prSet presAssocID="{E5E1070E-206B-4C52-8726-B826017AF6D5}" presName="linearFlow" presStyleCnt="0">
        <dgm:presLayoutVars>
          <dgm:dir/>
          <dgm:animLvl val="lvl"/>
          <dgm:resizeHandles val="exact"/>
        </dgm:presLayoutVars>
      </dgm:prSet>
      <dgm:spPr/>
      <dgm:t>
        <a:bodyPr/>
        <a:lstStyle/>
        <a:p>
          <a:endParaRPr lang="es-DO"/>
        </a:p>
      </dgm:t>
    </dgm:pt>
    <dgm:pt modelId="{7CC14A95-7084-4623-8985-82C75B2CD88F}" type="pres">
      <dgm:prSet presAssocID="{B2325464-708F-49EF-B569-D36E9AEBB168}" presName="composite" presStyleCnt="0"/>
      <dgm:spPr/>
    </dgm:pt>
    <dgm:pt modelId="{69084BE3-0B9C-4315-81E0-2B7DBEBC6CE2}" type="pres">
      <dgm:prSet presAssocID="{B2325464-708F-49EF-B569-D36E9AEBB168}" presName="parentText" presStyleLbl="alignNode1" presStyleIdx="0" presStyleCnt="4" custLinFactY="12404" custLinFactNeighborX="0" custLinFactNeighborY="100000">
        <dgm:presLayoutVars>
          <dgm:chMax val="1"/>
          <dgm:bulletEnabled val="1"/>
        </dgm:presLayoutVars>
      </dgm:prSet>
      <dgm:spPr/>
      <dgm:t>
        <a:bodyPr/>
        <a:lstStyle/>
        <a:p>
          <a:endParaRPr lang="es-DO"/>
        </a:p>
      </dgm:t>
    </dgm:pt>
    <dgm:pt modelId="{B7A9C559-CC0A-44E9-8D1D-C4CEDA84DA5B}" type="pres">
      <dgm:prSet presAssocID="{B2325464-708F-49EF-B569-D36E9AEBB168}" presName="descendantText" presStyleLbl="alignAcc1" presStyleIdx="0" presStyleCnt="4" custScaleY="100000" custLinFactY="76981" custLinFactNeighborX="228" custLinFactNeighborY="100000">
        <dgm:presLayoutVars>
          <dgm:bulletEnabled val="1"/>
        </dgm:presLayoutVars>
      </dgm:prSet>
      <dgm:spPr/>
      <dgm:t>
        <a:bodyPr/>
        <a:lstStyle/>
        <a:p>
          <a:endParaRPr lang="es-DO"/>
        </a:p>
      </dgm:t>
    </dgm:pt>
    <dgm:pt modelId="{C5F2F1A2-469D-4CDA-B4EF-A0D9C7F44F8A}" type="pres">
      <dgm:prSet presAssocID="{2C89F2EB-CEB2-4C9B-B3BE-24AD3C43EF05}" presName="sp" presStyleCnt="0"/>
      <dgm:spPr/>
    </dgm:pt>
    <dgm:pt modelId="{8200F7A6-DE76-489D-97EF-C68ADE01DB24}" type="pres">
      <dgm:prSet presAssocID="{F55E488E-2979-4275-82CF-892F909D79CB}" presName="composite" presStyleCnt="0"/>
      <dgm:spPr/>
    </dgm:pt>
    <dgm:pt modelId="{C23B7207-6C6D-409D-8B85-B55486C4DBD7}" type="pres">
      <dgm:prSet presAssocID="{F55E488E-2979-4275-82CF-892F909D79CB}" presName="parentText" presStyleLbl="alignNode1" presStyleIdx="1" presStyleCnt="4" custLinFactNeighborX="0" custLinFactNeighborY="-93614">
        <dgm:presLayoutVars>
          <dgm:chMax val="1"/>
          <dgm:bulletEnabled val="1"/>
        </dgm:presLayoutVars>
      </dgm:prSet>
      <dgm:spPr/>
      <dgm:t>
        <a:bodyPr/>
        <a:lstStyle/>
        <a:p>
          <a:endParaRPr lang="es-DO"/>
        </a:p>
      </dgm:t>
    </dgm:pt>
    <dgm:pt modelId="{B0A6BFB4-DE6C-4DCA-8A68-F50FEA35ABC7}" type="pres">
      <dgm:prSet presAssocID="{F55E488E-2979-4275-82CF-892F909D79CB}" presName="descendantText" presStyleLbl="alignAcc1" presStyleIdx="1" presStyleCnt="4" custScaleY="163211" custLinFactY="-32752" custLinFactNeighborX="45" custLinFactNeighborY="-100000">
        <dgm:presLayoutVars>
          <dgm:bulletEnabled val="1"/>
        </dgm:presLayoutVars>
      </dgm:prSet>
      <dgm:spPr/>
      <dgm:t>
        <a:bodyPr/>
        <a:lstStyle/>
        <a:p>
          <a:endParaRPr lang="es-DO"/>
        </a:p>
      </dgm:t>
    </dgm:pt>
    <dgm:pt modelId="{46841EE4-A235-4089-9AD7-1A93B1AE5EAE}" type="pres">
      <dgm:prSet presAssocID="{5C84FE16-955D-4E75-B174-5E39259C14AE}" presName="sp" presStyleCnt="0"/>
      <dgm:spPr/>
    </dgm:pt>
    <dgm:pt modelId="{FD82F66E-79E9-4587-BCDC-CDFDF3BE3160}" type="pres">
      <dgm:prSet presAssocID="{41779796-2388-43A4-A791-03C310105D23}" presName="composite" presStyleCnt="0"/>
      <dgm:spPr/>
    </dgm:pt>
    <dgm:pt modelId="{5BD6D681-FEE1-43F1-9242-93DCED16E324}" type="pres">
      <dgm:prSet presAssocID="{41779796-2388-43A4-A791-03C310105D23}" presName="parentText" presStyleLbl="alignNode1" presStyleIdx="2" presStyleCnt="4" custScaleY="126812">
        <dgm:presLayoutVars>
          <dgm:chMax val="1"/>
          <dgm:bulletEnabled val="1"/>
        </dgm:presLayoutVars>
      </dgm:prSet>
      <dgm:spPr/>
      <dgm:t>
        <a:bodyPr/>
        <a:lstStyle/>
        <a:p>
          <a:endParaRPr lang="es-DO"/>
        </a:p>
      </dgm:t>
    </dgm:pt>
    <dgm:pt modelId="{7DC17BB8-5F0E-46A9-B588-85D910C48767}" type="pres">
      <dgm:prSet presAssocID="{41779796-2388-43A4-A791-03C310105D23}" presName="descendantText" presStyleLbl="alignAcc1" presStyleIdx="2" presStyleCnt="4" custScaleY="221070">
        <dgm:presLayoutVars>
          <dgm:bulletEnabled val="1"/>
        </dgm:presLayoutVars>
      </dgm:prSet>
      <dgm:spPr/>
      <dgm:t>
        <a:bodyPr/>
        <a:lstStyle/>
        <a:p>
          <a:endParaRPr lang="es-DO"/>
        </a:p>
      </dgm:t>
    </dgm:pt>
    <dgm:pt modelId="{3F2BC4AD-279B-410B-9128-09226296F463}" type="pres">
      <dgm:prSet presAssocID="{3D0BE8B1-86F6-4510-BCE0-3DE9B911905E}" presName="sp" presStyleCnt="0"/>
      <dgm:spPr/>
    </dgm:pt>
    <dgm:pt modelId="{55442030-13F7-42F7-8E0E-0E513B5F9B33}" type="pres">
      <dgm:prSet presAssocID="{E4807FAD-67FA-4545-AFCE-6330D273FB0A}" presName="composite" presStyleCnt="0"/>
      <dgm:spPr/>
    </dgm:pt>
    <dgm:pt modelId="{C4322185-E3AD-49D7-BAC8-E435A34958A8}" type="pres">
      <dgm:prSet presAssocID="{E4807FAD-67FA-4545-AFCE-6330D273FB0A}" presName="parentText" presStyleLbl="alignNode1" presStyleIdx="3" presStyleCnt="4">
        <dgm:presLayoutVars>
          <dgm:chMax val="1"/>
          <dgm:bulletEnabled val="1"/>
        </dgm:presLayoutVars>
      </dgm:prSet>
      <dgm:spPr/>
      <dgm:t>
        <a:bodyPr/>
        <a:lstStyle/>
        <a:p>
          <a:endParaRPr lang="es-DO"/>
        </a:p>
      </dgm:t>
    </dgm:pt>
    <dgm:pt modelId="{C940DE4F-BB44-4E41-BF36-CF9FC23E6274}" type="pres">
      <dgm:prSet presAssocID="{E4807FAD-67FA-4545-AFCE-6330D273FB0A}" presName="descendantText" presStyleLbl="alignAcc1" presStyleIdx="3" presStyleCnt="4" custScaleY="86131" custLinFactNeighborX="0" custLinFactNeighborY="11728">
        <dgm:presLayoutVars>
          <dgm:bulletEnabled val="1"/>
        </dgm:presLayoutVars>
      </dgm:prSet>
      <dgm:spPr/>
      <dgm:t>
        <a:bodyPr/>
        <a:lstStyle/>
        <a:p>
          <a:endParaRPr lang="es-DO"/>
        </a:p>
      </dgm:t>
    </dgm:pt>
  </dgm:ptLst>
  <dgm:cxnLst>
    <dgm:cxn modelId="{3EC4EA19-DE17-41F4-81DC-3AB5CD963FFD}" srcId="{F55E488E-2979-4275-82CF-892F909D79CB}" destId="{50082435-B930-49FE-B5F5-B9B97EACFD55}" srcOrd="1" destOrd="0" parTransId="{1B606759-61AF-48E8-A772-2E6CEA64CE19}" sibTransId="{E7B68047-88C3-492F-86DC-11429FF1B7D8}"/>
    <dgm:cxn modelId="{F7999E95-4019-431C-A12C-33AEAC970447}" type="presOf" srcId="{62EDB04C-B712-47E8-9898-CA443061DC25}" destId="{7DC17BB8-5F0E-46A9-B588-85D910C48767}" srcOrd="0" destOrd="3" presId="urn:microsoft.com/office/officeart/2005/8/layout/chevron2"/>
    <dgm:cxn modelId="{62837999-A737-4953-B61D-C8D83CA1E4BE}" type="presOf" srcId="{0BAE5C9D-FD4A-4242-BD44-9D1744C9D9DA}" destId="{7DC17BB8-5F0E-46A9-B588-85D910C48767}" srcOrd="0" destOrd="0" presId="urn:microsoft.com/office/officeart/2005/8/layout/chevron2"/>
    <dgm:cxn modelId="{86399ACE-1456-4C59-A46D-3C768ED2926A}" srcId="{B2325464-708F-49EF-B569-D36E9AEBB168}" destId="{6ED1D285-39AD-45FC-AFCD-CE639678AD27}" srcOrd="0" destOrd="0" parTransId="{46604D74-1BE6-4F17-AC7E-93E6799D23A9}" sibTransId="{39727863-0A01-4373-A6DB-C6214C93D68A}"/>
    <dgm:cxn modelId="{1F2A2454-AF36-4366-8661-27973201C174}" srcId="{41779796-2388-43A4-A791-03C310105D23}" destId="{FF1F2E1D-4690-4022-A473-84CB4FE3303D}" srcOrd="1" destOrd="0" parTransId="{EA658D71-AB3B-4884-95F4-3DAC5FFC78FD}" sibTransId="{0BD1B8AF-1BD5-4BA8-B228-0800E0691884}"/>
    <dgm:cxn modelId="{E7F88AA5-5A64-40FB-99E0-5A77BC45F7BB}" type="presOf" srcId="{8F1CA78E-F41E-44D4-9520-A3202882BA5F}" destId="{B7A9C559-CC0A-44E9-8D1D-C4CEDA84DA5B}" srcOrd="0" destOrd="2" presId="urn:microsoft.com/office/officeart/2005/8/layout/chevron2"/>
    <dgm:cxn modelId="{B76D5335-6D22-47D7-8295-35888AC03CAE}" type="presOf" srcId="{6ED1D285-39AD-45FC-AFCD-CE639678AD27}" destId="{B7A9C559-CC0A-44E9-8D1D-C4CEDA84DA5B}" srcOrd="0" destOrd="0" presId="urn:microsoft.com/office/officeart/2005/8/layout/chevron2"/>
    <dgm:cxn modelId="{B4412618-7973-4C6E-8F93-B6E556E74C6E}" srcId="{E5E1070E-206B-4C52-8726-B826017AF6D5}" destId="{F55E488E-2979-4275-82CF-892F909D79CB}" srcOrd="1" destOrd="0" parTransId="{2AA9CA3D-579A-4EBF-A06D-4065E803CB44}" sibTransId="{5C84FE16-955D-4E75-B174-5E39259C14AE}"/>
    <dgm:cxn modelId="{AC203936-DA01-47EA-8E96-87CBA093FA02}" type="presOf" srcId="{E5E1070E-206B-4C52-8726-B826017AF6D5}" destId="{BDDD9EF8-DE3C-4AC3-8D5A-1511D14DF933}" srcOrd="0" destOrd="0" presId="urn:microsoft.com/office/officeart/2005/8/layout/chevron2"/>
    <dgm:cxn modelId="{019E26BC-A5DA-481C-A29D-11E395E4473E}" type="presOf" srcId="{6709F5B7-58A8-4718-9E38-DC109877DDCF}" destId="{B0A6BFB4-DE6C-4DCA-8A68-F50FEA35ABC7}" srcOrd="0" destOrd="5" presId="urn:microsoft.com/office/officeart/2005/8/layout/chevron2"/>
    <dgm:cxn modelId="{79AA576C-996A-4EEA-9A45-0CAD5F32BC3F}" srcId="{E5E1070E-206B-4C52-8726-B826017AF6D5}" destId="{B2325464-708F-49EF-B569-D36E9AEBB168}" srcOrd="0" destOrd="0" parTransId="{44FEBADC-CA23-4AA0-8686-72D888F9B96F}" sibTransId="{2C89F2EB-CEB2-4C9B-B3BE-24AD3C43EF05}"/>
    <dgm:cxn modelId="{082AD543-640C-46D7-BC6D-2569145B72CD}" srcId="{E4807FAD-67FA-4545-AFCE-6330D273FB0A}" destId="{C64E7296-47C7-46DD-BFF3-563C75D22B6E}" srcOrd="0" destOrd="0" parTransId="{BE6F0CC4-DA0A-41B1-B20B-FCA2720C76F0}" sibTransId="{C4B54001-107C-4FA6-8E6E-452756E2F154}"/>
    <dgm:cxn modelId="{270D06E8-F61B-47B0-91AF-F6B314968633}" srcId="{F55E488E-2979-4275-82CF-892F909D79CB}" destId="{D5DB6AB3-93DC-4F17-94E8-55862C6A3E60}" srcOrd="3" destOrd="0" parTransId="{03B1EB8A-CDC0-48A5-B620-6833080BEDA7}" sibTransId="{1C466945-A212-47A4-A488-739FDC9F0F71}"/>
    <dgm:cxn modelId="{ADDA94E4-3362-48C1-9145-CA0D906CDB9B}" srcId="{F55E488E-2979-4275-82CF-892F909D79CB}" destId="{FC3D7F62-2753-469A-A1AC-609703993408}" srcOrd="0" destOrd="0" parTransId="{580B694F-D500-43BF-9CCB-6217D9075E29}" sibTransId="{90E76A18-14EA-4B16-ACE4-BF5D3012116A}"/>
    <dgm:cxn modelId="{5B12DC91-3045-4D7B-B4F5-7D4C61018DE2}" srcId="{F55E488E-2979-4275-82CF-892F909D79CB}" destId="{6709F5B7-58A8-4718-9E38-DC109877DDCF}" srcOrd="5" destOrd="0" parTransId="{F4D6CE03-174D-46D9-A94F-963752D9A74F}" sibTransId="{03472E12-CA24-4A46-B569-BC74ED012462}"/>
    <dgm:cxn modelId="{9BCBD3AB-2B64-466E-9071-10B75A6E2E7F}" type="presOf" srcId="{41779796-2388-43A4-A791-03C310105D23}" destId="{5BD6D681-FEE1-43F1-9242-93DCED16E324}" srcOrd="0" destOrd="0" presId="urn:microsoft.com/office/officeart/2005/8/layout/chevron2"/>
    <dgm:cxn modelId="{72AF02BE-9793-4135-98E5-E96139FCA64C}" type="presOf" srcId="{23BB120E-07E0-4461-A3A0-24E8CC801C3E}" destId="{B0A6BFB4-DE6C-4DCA-8A68-F50FEA35ABC7}" srcOrd="0" destOrd="4" presId="urn:microsoft.com/office/officeart/2005/8/layout/chevron2"/>
    <dgm:cxn modelId="{CC3E5414-9003-47DF-94AE-81B00AD49142}" srcId="{41779796-2388-43A4-A791-03C310105D23}" destId="{239781F4-CA0A-4595-B281-CAC230925F50}" srcOrd="4" destOrd="0" parTransId="{A1C65ABE-6263-4996-806B-D08487BFB02F}" sibTransId="{525841B5-84BD-49B0-8F93-A8E119185A88}"/>
    <dgm:cxn modelId="{5FD0120F-E863-4D1E-BF98-F58DB9C3DBAD}" type="presOf" srcId="{D5DB6AB3-93DC-4F17-94E8-55862C6A3E60}" destId="{B0A6BFB4-DE6C-4DCA-8A68-F50FEA35ABC7}" srcOrd="0" destOrd="3" presId="urn:microsoft.com/office/officeart/2005/8/layout/chevron2"/>
    <dgm:cxn modelId="{8C839C0D-824B-4091-8413-DA0B6D2A1239}" type="presOf" srcId="{FF1F2E1D-4690-4022-A473-84CB4FE3303D}" destId="{7DC17BB8-5F0E-46A9-B588-85D910C48767}" srcOrd="0" destOrd="1" presId="urn:microsoft.com/office/officeart/2005/8/layout/chevron2"/>
    <dgm:cxn modelId="{0DEAB3BC-BBD2-4DC1-BA72-44576C4F5B22}" srcId="{B2325464-708F-49EF-B569-D36E9AEBB168}" destId="{BD724BC1-53B1-47A9-AAEA-8CC067A22846}" srcOrd="3" destOrd="0" parTransId="{84D3B4B8-A943-466C-91B5-069E06A427A8}" sibTransId="{F8738661-B61B-43CE-9143-BDC86B83CC3F}"/>
    <dgm:cxn modelId="{53A92205-921A-41EB-8B5A-5A63229A8E8B}" type="presOf" srcId="{176E8EC8-925B-4F38-B80D-203D678BBDFD}" destId="{B0A6BFB4-DE6C-4DCA-8A68-F50FEA35ABC7}" srcOrd="0" destOrd="2" presId="urn:microsoft.com/office/officeart/2005/8/layout/chevron2"/>
    <dgm:cxn modelId="{0651BB03-6E30-4308-B22B-32ABF93A87E4}" srcId="{B2325464-708F-49EF-B569-D36E9AEBB168}" destId="{A18BAAB0-ED4B-4D92-8ADA-F57D913BAA83}" srcOrd="1" destOrd="0" parTransId="{9FD3B265-DB48-4D50-99C2-F43D064C78C2}" sibTransId="{639AAA59-16BE-42CD-9D3E-AD523E281675}"/>
    <dgm:cxn modelId="{E29A1BE0-8914-44B3-BD9F-79E5498B8728}" type="presOf" srcId="{F21345B6-2B40-4C56-898C-B22FE6D07567}" destId="{7DC17BB8-5F0E-46A9-B588-85D910C48767}" srcOrd="0" destOrd="2" presId="urn:microsoft.com/office/officeart/2005/8/layout/chevron2"/>
    <dgm:cxn modelId="{56A91070-3E63-4EDC-8CBD-0D3D3CA42F87}" srcId="{F55E488E-2979-4275-82CF-892F909D79CB}" destId="{23BB120E-07E0-4461-A3A0-24E8CC801C3E}" srcOrd="4" destOrd="0" parTransId="{87F03349-43DB-4AFE-8F43-D332E4E9AEAB}" sibTransId="{1BF9E314-50A4-4DF0-B81E-00150F310196}"/>
    <dgm:cxn modelId="{D55135DF-B9B2-42BA-85BB-0964437423DE}" srcId="{41779796-2388-43A4-A791-03C310105D23}" destId="{0BAE5C9D-FD4A-4242-BD44-9D1744C9D9DA}" srcOrd="0" destOrd="0" parTransId="{D25C3913-6F84-4921-8484-B29C75264212}" sibTransId="{9157543D-456F-49AF-817D-EFC0D0635BCC}"/>
    <dgm:cxn modelId="{21F260EF-3A82-403B-873B-61CE30FA9C75}" srcId="{41779796-2388-43A4-A791-03C310105D23}" destId="{F21345B6-2B40-4C56-898C-B22FE6D07567}" srcOrd="2" destOrd="0" parTransId="{24082007-5831-49AD-9D9A-FA443CEB374F}" sibTransId="{9DB0D182-9B74-4D40-A7F7-559E1C00DFCE}"/>
    <dgm:cxn modelId="{DEA4ABCB-72D6-4E74-AAFC-1511DCDA6BA2}" type="presOf" srcId="{C64E7296-47C7-46DD-BFF3-563C75D22B6E}" destId="{C940DE4F-BB44-4E41-BF36-CF9FC23E6274}" srcOrd="0" destOrd="0" presId="urn:microsoft.com/office/officeart/2005/8/layout/chevron2"/>
    <dgm:cxn modelId="{3DCC381B-129C-443E-AEFA-6FCDB462F936}" type="presOf" srcId="{BD724BC1-53B1-47A9-AAEA-8CC067A22846}" destId="{B7A9C559-CC0A-44E9-8D1D-C4CEDA84DA5B}" srcOrd="0" destOrd="3" presId="urn:microsoft.com/office/officeart/2005/8/layout/chevron2"/>
    <dgm:cxn modelId="{03826269-3128-47D2-886E-CE825D52564C}" type="presOf" srcId="{E4807FAD-67FA-4545-AFCE-6330D273FB0A}" destId="{C4322185-E3AD-49D7-BAC8-E435A34958A8}" srcOrd="0" destOrd="0" presId="urn:microsoft.com/office/officeart/2005/8/layout/chevron2"/>
    <dgm:cxn modelId="{6C6528D9-70D7-4228-B73E-B5A16A3D829C}" srcId="{F55E488E-2979-4275-82CF-892F909D79CB}" destId="{176E8EC8-925B-4F38-B80D-203D678BBDFD}" srcOrd="2" destOrd="0" parTransId="{D5498D47-849E-4DDB-86C2-CE728B2FF857}" sibTransId="{BA338C52-42E2-4266-B8AA-BB694FEA7D71}"/>
    <dgm:cxn modelId="{754D5C10-4F00-4CCF-8119-C619F43848A0}" srcId="{E5E1070E-206B-4C52-8726-B826017AF6D5}" destId="{41779796-2388-43A4-A791-03C310105D23}" srcOrd="2" destOrd="0" parTransId="{1846ED6A-690A-402F-88C9-4C00F195845A}" sibTransId="{3D0BE8B1-86F6-4510-BCE0-3DE9B911905E}"/>
    <dgm:cxn modelId="{74E87752-E65F-431D-A17B-7907B65ED20F}" type="presOf" srcId="{FC3D7F62-2753-469A-A1AC-609703993408}" destId="{B0A6BFB4-DE6C-4DCA-8A68-F50FEA35ABC7}" srcOrd="0" destOrd="0" presId="urn:microsoft.com/office/officeart/2005/8/layout/chevron2"/>
    <dgm:cxn modelId="{A9FA673E-B4C0-49B9-94E2-F0109AC59407}" type="presOf" srcId="{A18BAAB0-ED4B-4D92-8ADA-F57D913BAA83}" destId="{B7A9C559-CC0A-44E9-8D1D-C4CEDA84DA5B}" srcOrd="0" destOrd="1" presId="urn:microsoft.com/office/officeart/2005/8/layout/chevron2"/>
    <dgm:cxn modelId="{5D5EA5D6-2650-4D08-8AF2-4FC6AC43CF04}" type="presOf" srcId="{239781F4-CA0A-4595-B281-CAC230925F50}" destId="{7DC17BB8-5F0E-46A9-B588-85D910C48767}" srcOrd="0" destOrd="4" presId="urn:microsoft.com/office/officeart/2005/8/layout/chevron2"/>
    <dgm:cxn modelId="{31C6E22D-A7B4-4454-AC5B-E90B6CE4662F}" srcId="{E5E1070E-206B-4C52-8726-B826017AF6D5}" destId="{E4807FAD-67FA-4545-AFCE-6330D273FB0A}" srcOrd="3" destOrd="0" parTransId="{65BB41F5-C8C6-445C-80F8-8149133CC9EC}" sibTransId="{48B406D8-6603-44C9-8700-4E4117E3749C}"/>
    <dgm:cxn modelId="{A5E71692-5682-45F4-975B-4F2839C088F8}" type="presOf" srcId="{F55E488E-2979-4275-82CF-892F909D79CB}" destId="{C23B7207-6C6D-409D-8B85-B55486C4DBD7}" srcOrd="0" destOrd="0" presId="urn:microsoft.com/office/officeart/2005/8/layout/chevron2"/>
    <dgm:cxn modelId="{23E95AD5-FFA7-4EFC-9EBD-833650738DD1}" type="presOf" srcId="{50082435-B930-49FE-B5F5-B9B97EACFD55}" destId="{B0A6BFB4-DE6C-4DCA-8A68-F50FEA35ABC7}" srcOrd="0" destOrd="1" presId="urn:microsoft.com/office/officeart/2005/8/layout/chevron2"/>
    <dgm:cxn modelId="{17271F35-FB0F-4C44-8CA5-2FFA3A8076F0}" type="presOf" srcId="{B2325464-708F-49EF-B569-D36E9AEBB168}" destId="{69084BE3-0B9C-4315-81E0-2B7DBEBC6CE2}" srcOrd="0" destOrd="0" presId="urn:microsoft.com/office/officeart/2005/8/layout/chevron2"/>
    <dgm:cxn modelId="{0A549F44-E673-4967-8329-E061C7B1C7E0}" srcId="{B2325464-708F-49EF-B569-D36E9AEBB168}" destId="{8F1CA78E-F41E-44D4-9520-A3202882BA5F}" srcOrd="2" destOrd="0" parTransId="{28FFFB69-8734-4EF0-8F9A-A252EA7552B3}" sibTransId="{FEC1A692-7975-4B98-8968-6B4345EA1D8B}"/>
    <dgm:cxn modelId="{0BF03B4F-E0D4-4E3A-ACB1-92C789AFA30E}" srcId="{41779796-2388-43A4-A791-03C310105D23}" destId="{62EDB04C-B712-47E8-9898-CA443061DC25}" srcOrd="3" destOrd="0" parTransId="{9299E1CF-0069-4D85-9101-669FA0E6C9A9}" sibTransId="{8AB2FAC2-9120-4AEF-A4F3-E9EB20EB2C13}"/>
    <dgm:cxn modelId="{F8ECD7B5-6529-45E1-8F33-6F42C6501DDC}" type="presParOf" srcId="{BDDD9EF8-DE3C-4AC3-8D5A-1511D14DF933}" destId="{7CC14A95-7084-4623-8985-82C75B2CD88F}" srcOrd="0" destOrd="0" presId="urn:microsoft.com/office/officeart/2005/8/layout/chevron2"/>
    <dgm:cxn modelId="{AF66ECDB-4CF9-422D-B09D-98F13A2AB920}" type="presParOf" srcId="{7CC14A95-7084-4623-8985-82C75B2CD88F}" destId="{69084BE3-0B9C-4315-81E0-2B7DBEBC6CE2}" srcOrd="0" destOrd="0" presId="urn:microsoft.com/office/officeart/2005/8/layout/chevron2"/>
    <dgm:cxn modelId="{E6318B2C-6FFB-4B1A-97A6-8BB55EC86198}" type="presParOf" srcId="{7CC14A95-7084-4623-8985-82C75B2CD88F}" destId="{B7A9C559-CC0A-44E9-8D1D-C4CEDA84DA5B}" srcOrd="1" destOrd="0" presId="urn:microsoft.com/office/officeart/2005/8/layout/chevron2"/>
    <dgm:cxn modelId="{58F9EA47-6C74-4700-A9E7-937F224C10E3}" type="presParOf" srcId="{BDDD9EF8-DE3C-4AC3-8D5A-1511D14DF933}" destId="{C5F2F1A2-469D-4CDA-B4EF-A0D9C7F44F8A}" srcOrd="1" destOrd="0" presId="urn:microsoft.com/office/officeart/2005/8/layout/chevron2"/>
    <dgm:cxn modelId="{A9BF30CC-823C-413E-B536-DC460C822AC4}" type="presParOf" srcId="{BDDD9EF8-DE3C-4AC3-8D5A-1511D14DF933}" destId="{8200F7A6-DE76-489D-97EF-C68ADE01DB24}" srcOrd="2" destOrd="0" presId="urn:microsoft.com/office/officeart/2005/8/layout/chevron2"/>
    <dgm:cxn modelId="{AB72F2EA-B037-4918-8ADA-D596822ECD0F}" type="presParOf" srcId="{8200F7A6-DE76-489D-97EF-C68ADE01DB24}" destId="{C23B7207-6C6D-409D-8B85-B55486C4DBD7}" srcOrd="0" destOrd="0" presId="urn:microsoft.com/office/officeart/2005/8/layout/chevron2"/>
    <dgm:cxn modelId="{E4EF3AE3-FB2E-44B9-9898-9CD786B1E57B}" type="presParOf" srcId="{8200F7A6-DE76-489D-97EF-C68ADE01DB24}" destId="{B0A6BFB4-DE6C-4DCA-8A68-F50FEA35ABC7}" srcOrd="1" destOrd="0" presId="urn:microsoft.com/office/officeart/2005/8/layout/chevron2"/>
    <dgm:cxn modelId="{0C7BAE56-D6BF-4CEF-8AFC-24BE49BA346D}" type="presParOf" srcId="{BDDD9EF8-DE3C-4AC3-8D5A-1511D14DF933}" destId="{46841EE4-A235-4089-9AD7-1A93B1AE5EAE}" srcOrd="3" destOrd="0" presId="urn:microsoft.com/office/officeart/2005/8/layout/chevron2"/>
    <dgm:cxn modelId="{E2DE873D-1102-4776-9BA2-004A3F8A8ACA}" type="presParOf" srcId="{BDDD9EF8-DE3C-4AC3-8D5A-1511D14DF933}" destId="{FD82F66E-79E9-4587-BCDC-CDFDF3BE3160}" srcOrd="4" destOrd="0" presId="urn:microsoft.com/office/officeart/2005/8/layout/chevron2"/>
    <dgm:cxn modelId="{38F796F3-4EAF-44B7-A0B0-6D7EE875B4F9}" type="presParOf" srcId="{FD82F66E-79E9-4587-BCDC-CDFDF3BE3160}" destId="{5BD6D681-FEE1-43F1-9242-93DCED16E324}" srcOrd="0" destOrd="0" presId="urn:microsoft.com/office/officeart/2005/8/layout/chevron2"/>
    <dgm:cxn modelId="{E317B5F4-F7C9-4BB1-8ED8-672B2EB97476}" type="presParOf" srcId="{FD82F66E-79E9-4587-BCDC-CDFDF3BE3160}" destId="{7DC17BB8-5F0E-46A9-B588-85D910C48767}" srcOrd="1" destOrd="0" presId="urn:microsoft.com/office/officeart/2005/8/layout/chevron2"/>
    <dgm:cxn modelId="{D77512FC-30A9-471A-B43A-A84C50EA4E87}" type="presParOf" srcId="{BDDD9EF8-DE3C-4AC3-8D5A-1511D14DF933}" destId="{3F2BC4AD-279B-410B-9128-09226296F463}" srcOrd="5" destOrd="0" presId="urn:microsoft.com/office/officeart/2005/8/layout/chevron2"/>
    <dgm:cxn modelId="{1A3EBF22-B783-47AC-8FAB-1BAD9091DDB3}" type="presParOf" srcId="{BDDD9EF8-DE3C-4AC3-8D5A-1511D14DF933}" destId="{55442030-13F7-42F7-8E0E-0E513B5F9B33}" srcOrd="6" destOrd="0" presId="urn:microsoft.com/office/officeart/2005/8/layout/chevron2"/>
    <dgm:cxn modelId="{A6AFBCD9-A529-4757-827D-A90A387F7EEF}" type="presParOf" srcId="{55442030-13F7-42F7-8E0E-0E513B5F9B33}" destId="{C4322185-E3AD-49D7-BAC8-E435A34958A8}" srcOrd="0" destOrd="0" presId="urn:microsoft.com/office/officeart/2005/8/layout/chevron2"/>
    <dgm:cxn modelId="{24E02F6C-AA0F-4DA2-BCA8-A3F658BCA3F6}" type="presParOf" srcId="{55442030-13F7-42F7-8E0E-0E513B5F9B33}" destId="{C940DE4F-BB44-4E41-BF36-CF9FC23E6274}" srcOrd="1" destOrd="0" presId="urn:microsoft.com/office/officeart/2005/8/layout/chevron2"/>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084BE3-0B9C-4315-81E0-2B7DBEBC6CE2}">
      <dsp:nvSpPr>
        <dsp:cNvPr id="0" name=""/>
        <dsp:cNvSpPr/>
      </dsp:nvSpPr>
      <dsp:spPr>
        <a:xfrm rot="5400000">
          <a:off x="-143539" y="1399303"/>
          <a:ext cx="956930" cy="669851"/>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DO" sz="900" b="1" kern="1200"/>
            <a:t>Senior management of all UN entities</a:t>
          </a:r>
        </a:p>
      </dsp:txBody>
      <dsp:txXfrm rot="-5400000">
        <a:off x="1" y="1590690"/>
        <a:ext cx="669851" cy="287079"/>
      </dsp:txXfrm>
    </dsp:sp>
    <dsp:sp modelId="{B7A9C559-CC0A-44E9-8D1D-C4CEDA84DA5B}">
      <dsp:nvSpPr>
        <dsp:cNvPr id="0" name=""/>
        <dsp:cNvSpPr/>
      </dsp:nvSpPr>
      <dsp:spPr>
        <a:xfrm rot="5400000">
          <a:off x="1884397" y="73344"/>
          <a:ext cx="622004" cy="3037247"/>
        </a:xfrm>
        <a:prstGeom prst="round2Same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s-DO" sz="900" kern="1200"/>
        </a:p>
        <a:p>
          <a:pPr marL="57150" lvl="1" indent="-57150" algn="l" defTabSz="400050">
            <a:lnSpc>
              <a:spcPct val="90000"/>
            </a:lnSpc>
            <a:spcBef>
              <a:spcPct val="0"/>
            </a:spcBef>
            <a:spcAft>
              <a:spcPct val="15000"/>
            </a:spcAft>
            <a:buChar char="••"/>
          </a:pPr>
          <a:r>
            <a:rPr lang="es-DO" sz="900" kern="1200"/>
            <a:t>Ultimate responsibility for implementation of gender mainstreaming strategy</a:t>
          </a:r>
        </a:p>
        <a:p>
          <a:pPr marL="57150" lvl="1" indent="-57150" algn="l" defTabSz="400050">
            <a:lnSpc>
              <a:spcPct val="90000"/>
            </a:lnSpc>
            <a:spcBef>
              <a:spcPct val="0"/>
            </a:spcBef>
            <a:spcAft>
              <a:spcPct val="15000"/>
            </a:spcAft>
            <a:buChar char="••"/>
          </a:pPr>
          <a:r>
            <a:rPr lang="en-US" sz="900" kern="1200"/>
            <a:t>Per Letter from the Secretary-General to heads of all United Nations entities in October 1997</a:t>
          </a:r>
          <a:endParaRPr lang="es-DO" sz="900" kern="1200"/>
        </a:p>
        <a:p>
          <a:pPr marL="57150" lvl="1" indent="-57150" algn="l" defTabSz="400050">
            <a:lnSpc>
              <a:spcPct val="90000"/>
            </a:lnSpc>
            <a:spcBef>
              <a:spcPct val="0"/>
            </a:spcBef>
            <a:spcAft>
              <a:spcPct val="15000"/>
            </a:spcAft>
            <a:buChar char="••"/>
          </a:pPr>
          <a:endParaRPr lang="es-DO" sz="900" kern="1200"/>
        </a:p>
      </dsp:txBody>
      <dsp:txXfrm rot="-5400000">
        <a:off x="676776" y="1311329"/>
        <a:ext cx="3006883" cy="561276"/>
      </dsp:txXfrm>
    </dsp:sp>
    <dsp:sp modelId="{C23B7207-6C6D-409D-8B85-B55486C4DBD7}">
      <dsp:nvSpPr>
        <dsp:cNvPr id="0" name=""/>
        <dsp:cNvSpPr/>
      </dsp:nvSpPr>
      <dsp:spPr>
        <a:xfrm rot="5400000">
          <a:off x="-143539" y="468750"/>
          <a:ext cx="956930" cy="669851"/>
        </a:xfrm>
        <a:prstGeom prst="chevron">
          <a:avLst/>
        </a:prstGeom>
        <a:solidFill>
          <a:schemeClr val="accent3">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DO" sz="900" b="1" kern="1200"/>
            <a:t>UN Women</a:t>
          </a:r>
        </a:p>
      </dsp:txBody>
      <dsp:txXfrm rot="-5400000">
        <a:off x="1" y="660137"/>
        <a:ext cx="669851" cy="287079"/>
      </dsp:txXfrm>
    </dsp:sp>
    <dsp:sp modelId="{B0A6BFB4-DE6C-4DCA-8A68-F50FEA35ABC7}">
      <dsp:nvSpPr>
        <dsp:cNvPr id="0" name=""/>
        <dsp:cNvSpPr/>
      </dsp:nvSpPr>
      <dsp:spPr>
        <a:xfrm rot="5400000">
          <a:off x="2015810" y="-1147239"/>
          <a:ext cx="1015179" cy="3707098"/>
        </a:xfrm>
        <a:prstGeom prst="round2Same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endParaRPr lang="es-DO" sz="900" kern="1200"/>
        </a:p>
        <a:p>
          <a:pPr marL="57150" lvl="1" indent="-57150" algn="l" defTabSz="400050">
            <a:lnSpc>
              <a:spcPct val="90000"/>
            </a:lnSpc>
            <a:spcBef>
              <a:spcPct val="0"/>
            </a:spcBef>
            <a:spcAft>
              <a:spcPct val="15000"/>
            </a:spcAft>
            <a:buChar char="••"/>
          </a:pPr>
          <a:endParaRPr lang="es-DO" sz="900" kern="1200"/>
        </a:p>
        <a:p>
          <a:pPr marL="57150" lvl="1" indent="-57150" algn="l" defTabSz="400050">
            <a:lnSpc>
              <a:spcPct val="90000"/>
            </a:lnSpc>
            <a:spcBef>
              <a:spcPct val="0"/>
            </a:spcBef>
            <a:spcAft>
              <a:spcPct val="15000"/>
            </a:spcAft>
            <a:buChar char="••"/>
          </a:pPr>
          <a:r>
            <a:rPr lang="es-DO" sz="900" kern="1200"/>
            <a:t>Supports gender mainstreaming across the UN system</a:t>
          </a:r>
        </a:p>
        <a:p>
          <a:pPr marL="57150" lvl="1" indent="-57150" algn="l" defTabSz="400050">
            <a:lnSpc>
              <a:spcPct val="90000"/>
            </a:lnSpc>
            <a:spcBef>
              <a:spcPct val="0"/>
            </a:spcBef>
            <a:spcAft>
              <a:spcPct val="15000"/>
            </a:spcAft>
            <a:buChar char="••"/>
          </a:pPr>
          <a:r>
            <a:rPr lang="en-US" sz="900" kern="1200"/>
            <a:t>General Assembly resolution 64/289: UN Women provides guidance and technical support to all Member States at their request, on gender mainstreaming, gender equality and the empowerment and rights of women and girls. </a:t>
          </a:r>
          <a:endParaRPr lang="es-DO" sz="900" kern="1200"/>
        </a:p>
        <a:p>
          <a:pPr marL="57150" lvl="1" indent="-57150" algn="l" defTabSz="400050">
            <a:lnSpc>
              <a:spcPct val="90000"/>
            </a:lnSpc>
            <a:spcBef>
              <a:spcPct val="0"/>
            </a:spcBef>
            <a:spcAft>
              <a:spcPct val="15000"/>
            </a:spcAft>
            <a:buChar char="••"/>
          </a:pPr>
          <a:r>
            <a:rPr lang="en-US" sz="900" kern="1200"/>
            <a:t>Operates as part of Resident Coordinator system, working within UN country teams.</a:t>
          </a:r>
          <a:endParaRPr lang="es-DO" sz="900" kern="1200"/>
        </a:p>
        <a:p>
          <a:pPr marL="57150" lvl="1" indent="-57150" algn="l" defTabSz="222250">
            <a:lnSpc>
              <a:spcPct val="90000"/>
            </a:lnSpc>
            <a:spcBef>
              <a:spcPct val="0"/>
            </a:spcBef>
            <a:spcAft>
              <a:spcPct val="15000"/>
            </a:spcAft>
            <a:buChar char="••"/>
          </a:pPr>
          <a:endParaRPr lang="es-DO" sz="500" kern="1200"/>
        </a:p>
      </dsp:txBody>
      <dsp:txXfrm rot="-5400000">
        <a:off x="669851" y="248277"/>
        <a:ext cx="3657541" cy="916065"/>
      </dsp:txXfrm>
    </dsp:sp>
    <dsp:sp modelId="{5BD6D681-FEE1-43F1-9242-93DCED16E324}">
      <dsp:nvSpPr>
        <dsp:cNvPr id="0" name=""/>
        <dsp:cNvSpPr/>
      </dsp:nvSpPr>
      <dsp:spPr>
        <a:xfrm rot="5400000">
          <a:off x="-271825" y="2585407"/>
          <a:ext cx="1213502" cy="669851"/>
        </a:xfrm>
        <a:prstGeom prst="chevron">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s-DO" sz="900" b="1" kern="1200"/>
            <a:t>Gender Unit or Gender Focal Point</a:t>
          </a:r>
        </a:p>
      </dsp:txBody>
      <dsp:txXfrm rot="-5400000">
        <a:off x="1" y="2648508"/>
        <a:ext cx="669851" cy="543651"/>
      </dsp:txXfrm>
    </dsp:sp>
    <dsp:sp modelId="{7DC17BB8-5F0E-46A9-B588-85D910C48767}">
      <dsp:nvSpPr>
        <dsp:cNvPr id="0" name=""/>
        <dsp:cNvSpPr/>
      </dsp:nvSpPr>
      <dsp:spPr>
        <a:xfrm rot="5400000">
          <a:off x="1835867" y="899321"/>
          <a:ext cx="1375065" cy="3707098"/>
        </a:xfrm>
        <a:prstGeom prst="round2SameRect">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Resource for other staff in promotion of gender mainstreaming, in charge of monitoring implementation </a:t>
          </a:r>
          <a:endParaRPr lang="es-DO" sz="900" kern="1200"/>
        </a:p>
        <a:p>
          <a:pPr marL="57150" lvl="1" indent="-57150" algn="l" defTabSz="400050">
            <a:lnSpc>
              <a:spcPct val="90000"/>
            </a:lnSpc>
            <a:spcBef>
              <a:spcPct val="0"/>
            </a:spcBef>
            <a:spcAft>
              <a:spcPct val="15000"/>
            </a:spcAft>
            <a:buChar char="••"/>
          </a:pPr>
          <a:r>
            <a:rPr lang="es-DO" sz="900" kern="1200"/>
            <a:t>Supported by the </a:t>
          </a:r>
          <a:r>
            <a:rPr lang="en-US" sz="900" kern="1200"/>
            <a:t>Interagency Network on Women and Gender Equality</a:t>
          </a:r>
          <a:r>
            <a:rPr lang="es-DO" sz="900" kern="1200"/>
            <a:t>  (coordinated by </a:t>
          </a:r>
          <a:r>
            <a:rPr lang="en-US" sz="900" kern="1200"/>
            <a:t>Focal Point for Women at UN Women)</a:t>
          </a:r>
          <a:endParaRPr lang="es-DO" sz="900" kern="1200"/>
        </a:p>
        <a:p>
          <a:pPr marL="57150" lvl="1" indent="-57150" algn="l" defTabSz="400050">
            <a:lnSpc>
              <a:spcPct val="90000"/>
            </a:lnSpc>
            <a:spcBef>
              <a:spcPct val="0"/>
            </a:spcBef>
            <a:spcAft>
              <a:spcPct val="15000"/>
            </a:spcAft>
            <a:buChar char="••"/>
          </a:pPr>
          <a:r>
            <a:rPr lang="en-US" sz="900" kern="1200"/>
            <a:t>Mandates for Gender Focal Points are in the ECOSOC agreed conclusions 1997/2 and the </a:t>
          </a:r>
          <a:r>
            <a:rPr lang="en-US" sz="900" b="0" kern="1200"/>
            <a:t>outcome document of the  23rd special session of the General Assembly</a:t>
          </a:r>
          <a:endParaRPr lang="es-DO" sz="900" b="0" kern="1200"/>
        </a:p>
        <a:p>
          <a:pPr marL="57150" lvl="1" indent="-57150" algn="l" defTabSz="400050">
            <a:lnSpc>
              <a:spcPct val="90000"/>
            </a:lnSpc>
            <a:spcBef>
              <a:spcPct val="0"/>
            </a:spcBef>
            <a:spcAft>
              <a:spcPct val="15000"/>
            </a:spcAft>
            <a:buChar char="••"/>
          </a:pPr>
          <a:r>
            <a:rPr lang="es-DO" sz="900" b="0" kern="1200"/>
            <a:t>UN System-wide Gender Focal Point Study: http://www.un.org/womenwatch/osagi/gmfpstudy.htm</a:t>
          </a:r>
        </a:p>
        <a:p>
          <a:pPr marL="57150" lvl="1" indent="-57150" algn="l" defTabSz="400050">
            <a:lnSpc>
              <a:spcPct val="90000"/>
            </a:lnSpc>
            <a:spcBef>
              <a:spcPct val="0"/>
            </a:spcBef>
            <a:spcAft>
              <a:spcPct val="15000"/>
            </a:spcAft>
            <a:buChar char="••"/>
          </a:pPr>
          <a:r>
            <a:rPr lang="es-DO" sz="900" b="0" kern="1200"/>
            <a:t>More resources for gender focal points can be found here: </a:t>
          </a:r>
          <a:r>
            <a:rPr lang="en-US" sz="900" b="0" kern="1200"/>
            <a:t>http://www.un.org/womenwatch/osagi/fpdepartamental.htm</a:t>
          </a:r>
          <a:endParaRPr lang="es-DO" sz="900" b="0" kern="1200"/>
        </a:p>
      </dsp:txBody>
      <dsp:txXfrm rot="-5400000">
        <a:off x="669851" y="2132463"/>
        <a:ext cx="3639973" cy="1240815"/>
      </dsp:txXfrm>
    </dsp:sp>
    <dsp:sp modelId="{C4322185-E3AD-49D7-BAC8-E435A34958A8}">
      <dsp:nvSpPr>
        <dsp:cNvPr id="0" name=""/>
        <dsp:cNvSpPr/>
      </dsp:nvSpPr>
      <dsp:spPr>
        <a:xfrm rot="5400000">
          <a:off x="-143539" y="3558000"/>
          <a:ext cx="956930" cy="669851"/>
        </a:xfrm>
        <a:prstGeom prst="chevron">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s-DO" sz="1000" b="1" kern="1200"/>
            <a:t>All UN personnel</a:t>
          </a:r>
        </a:p>
      </dsp:txBody>
      <dsp:txXfrm rot="-5400000">
        <a:off x="1" y="3749387"/>
        <a:ext cx="669851" cy="287079"/>
      </dsp:txXfrm>
    </dsp:sp>
    <dsp:sp modelId="{C940DE4F-BB44-4E41-BF36-CF9FC23E6274}">
      <dsp:nvSpPr>
        <dsp:cNvPr id="0" name=""/>
        <dsp:cNvSpPr/>
      </dsp:nvSpPr>
      <dsp:spPr>
        <a:xfrm rot="5400000">
          <a:off x="2255531" y="1944862"/>
          <a:ext cx="535738" cy="3707098"/>
        </a:xfrm>
        <a:prstGeom prst="round2Same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s-DO" sz="900" kern="1200"/>
            <a:t>Should be involved in gender mainstreaming</a:t>
          </a:r>
        </a:p>
      </dsp:txBody>
      <dsp:txXfrm rot="-5400000">
        <a:off x="669852" y="3556695"/>
        <a:ext cx="3680945" cy="48343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0.27197</cdr:x>
      <cdr:y>0.05447</cdr:y>
    </cdr:from>
    <cdr:to>
      <cdr:x>0.51014</cdr:x>
      <cdr:y>0.13344</cdr:y>
    </cdr:to>
    <cdr:sp macro="" textlink="">
      <cdr:nvSpPr>
        <cdr:cNvPr id="3" name="Straight Arrow Connector 2"/>
        <cdr:cNvSpPr/>
      </cdr:nvSpPr>
      <cdr:spPr>
        <a:xfrm xmlns:a="http://schemas.openxmlformats.org/drawingml/2006/main" flipH="1">
          <a:off x="1123949" y="127001"/>
          <a:ext cx="984250" cy="184150"/>
        </a:xfrm>
        <a:prstGeom xmlns:a="http://schemas.openxmlformats.org/drawingml/2006/main" prst="straightConnector1">
          <a:avLst/>
        </a:prstGeom>
        <a:noFill xmlns:a="http://schemas.openxmlformats.org/drawingml/2006/main"/>
        <a:ln xmlns:a="http://schemas.openxmlformats.org/drawingml/2006/main" w="25400" cap="flat" cmpd="sng" algn="ctr">
          <a:solidFill>
            <a:srgbClr val="4F81BD"/>
          </a:solidFill>
          <a:prstDash val="solid"/>
          <a:tailEnd type="arrow"/>
        </a:ln>
        <a:effectLst xmlns:a="http://schemas.openxmlformats.org/drawingml/2006/main">
          <a:outerShdw blurRad="40000" dist="20000" dir="5400000" rotWithShape="0">
            <a:srgbClr val="000000">
              <a:alpha val="38000"/>
            </a:srgbClr>
          </a:outerShdw>
        </a:effectLst>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mbria"/>
            </a:defRPr>
          </a:lvl1pPr>
          <a:lvl2pPr marL="457200" indent="0">
            <a:defRPr sz="1100">
              <a:solidFill>
                <a:sysClr val="windowText" lastClr="000000"/>
              </a:solidFill>
              <a:latin typeface="Cambria"/>
            </a:defRPr>
          </a:lvl2pPr>
          <a:lvl3pPr marL="914400" indent="0">
            <a:defRPr sz="1100">
              <a:solidFill>
                <a:sysClr val="windowText" lastClr="000000"/>
              </a:solidFill>
              <a:latin typeface="Cambria"/>
            </a:defRPr>
          </a:lvl3pPr>
          <a:lvl4pPr marL="1371600" indent="0">
            <a:defRPr sz="1100">
              <a:solidFill>
                <a:sysClr val="windowText" lastClr="000000"/>
              </a:solidFill>
              <a:latin typeface="Cambria"/>
            </a:defRPr>
          </a:lvl4pPr>
          <a:lvl5pPr marL="1828800" indent="0">
            <a:defRPr sz="1100">
              <a:solidFill>
                <a:sysClr val="windowText" lastClr="000000"/>
              </a:solidFill>
              <a:latin typeface="Cambria"/>
            </a:defRPr>
          </a:lvl5pPr>
          <a:lvl6pPr marL="2286000" indent="0">
            <a:defRPr sz="1100">
              <a:solidFill>
                <a:sysClr val="windowText" lastClr="000000"/>
              </a:solidFill>
              <a:latin typeface="Cambria"/>
            </a:defRPr>
          </a:lvl6pPr>
          <a:lvl7pPr marL="2743200" indent="0">
            <a:defRPr sz="1100">
              <a:solidFill>
                <a:sysClr val="windowText" lastClr="000000"/>
              </a:solidFill>
              <a:latin typeface="Cambria"/>
            </a:defRPr>
          </a:lvl7pPr>
          <a:lvl8pPr marL="3200400" indent="0">
            <a:defRPr sz="1100">
              <a:solidFill>
                <a:sysClr val="windowText" lastClr="000000"/>
              </a:solidFill>
              <a:latin typeface="Cambria"/>
            </a:defRPr>
          </a:lvl8pPr>
          <a:lvl9pPr marL="3657600" indent="0">
            <a:defRPr sz="1100">
              <a:solidFill>
                <a:sysClr val="windowText" lastClr="000000"/>
              </a:solidFill>
              <a:latin typeface="Cambria"/>
            </a:defRPr>
          </a:lvl9pPr>
        </a:lstStyle>
        <a:p xmlns:a="http://schemas.openxmlformats.org/drawingml/2006/main">
          <a:endParaRPr lang="en-US"/>
        </a:p>
      </cdr:txBody>
    </cdr:sp>
  </cdr:relSizeAnchor>
  <cdr:relSizeAnchor xmlns:cdr="http://schemas.openxmlformats.org/drawingml/2006/chartDrawing">
    <cdr:from>
      <cdr:x>0.37953</cdr:x>
      <cdr:y>0.05447</cdr:y>
    </cdr:from>
    <cdr:to>
      <cdr:x>0.51168</cdr:x>
      <cdr:y>0.17157</cdr:y>
    </cdr:to>
    <cdr:sp macro="" textlink="">
      <cdr:nvSpPr>
        <cdr:cNvPr id="4" name="Straight Arrow Connector 3"/>
        <cdr:cNvSpPr/>
      </cdr:nvSpPr>
      <cdr:spPr>
        <a:xfrm xmlns:a="http://schemas.openxmlformats.org/drawingml/2006/main" flipH="1">
          <a:off x="1568449" y="127001"/>
          <a:ext cx="546099" cy="273050"/>
        </a:xfrm>
        <a:prstGeom xmlns:a="http://schemas.openxmlformats.org/drawingml/2006/main" prst="straightConnector1">
          <a:avLst/>
        </a:prstGeom>
        <a:noFill xmlns:a="http://schemas.openxmlformats.org/drawingml/2006/main"/>
        <a:ln xmlns:a="http://schemas.openxmlformats.org/drawingml/2006/main" w="25400" cap="flat" cmpd="sng" algn="ctr">
          <a:solidFill>
            <a:srgbClr val="4F81BD"/>
          </a:solidFill>
          <a:prstDash val="solid"/>
          <a:tailEnd type="arrow"/>
        </a:ln>
        <a:effectLst xmlns:a="http://schemas.openxmlformats.org/drawingml/2006/main">
          <a:outerShdw blurRad="40000" dist="20000" dir="5400000" rotWithShape="0">
            <a:srgbClr val="000000">
              <a:alpha val="38000"/>
            </a:srgbClr>
          </a:outerShdw>
        </a:effectLst>
      </cdr:spPr>
      <cdr:style>
        <a:lnRef xmlns:a="http://schemas.openxmlformats.org/drawingml/2006/main" idx="2">
          <a:schemeClr val="accent1"/>
        </a:lnRef>
        <a:fillRef xmlns:a="http://schemas.openxmlformats.org/drawingml/2006/main" idx="0">
          <a:schemeClr val="accent1"/>
        </a:fillRef>
        <a:effectRef xmlns:a="http://schemas.openxmlformats.org/drawingml/2006/main" idx="1">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mbria"/>
            </a:defRPr>
          </a:lvl1pPr>
          <a:lvl2pPr marL="457200" indent="0">
            <a:defRPr sz="1100">
              <a:solidFill>
                <a:sysClr val="windowText" lastClr="000000"/>
              </a:solidFill>
              <a:latin typeface="Cambria"/>
            </a:defRPr>
          </a:lvl2pPr>
          <a:lvl3pPr marL="914400" indent="0">
            <a:defRPr sz="1100">
              <a:solidFill>
                <a:sysClr val="windowText" lastClr="000000"/>
              </a:solidFill>
              <a:latin typeface="Cambria"/>
            </a:defRPr>
          </a:lvl3pPr>
          <a:lvl4pPr marL="1371600" indent="0">
            <a:defRPr sz="1100">
              <a:solidFill>
                <a:sysClr val="windowText" lastClr="000000"/>
              </a:solidFill>
              <a:latin typeface="Cambria"/>
            </a:defRPr>
          </a:lvl4pPr>
          <a:lvl5pPr marL="1828800" indent="0">
            <a:defRPr sz="1100">
              <a:solidFill>
                <a:sysClr val="windowText" lastClr="000000"/>
              </a:solidFill>
              <a:latin typeface="Cambria"/>
            </a:defRPr>
          </a:lvl5pPr>
          <a:lvl6pPr marL="2286000" indent="0">
            <a:defRPr sz="1100">
              <a:solidFill>
                <a:sysClr val="windowText" lastClr="000000"/>
              </a:solidFill>
              <a:latin typeface="Cambria"/>
            </a:defRPr>
          </a:lvl6pPr>
          <a:lvl7pPr marL="2743200" indent="0">
            <a:defRPr sz="1100">
              <a:solidFill>
                <a:sysClr val="windowText" lastClr="000000"/>
              </a:solidFill>
              <a:latin typeface="Cambria"/>
            </a:defRPr>
          </a:lvl7pPr>
          <a:lvl8pPr marL="3200400" indent="0">
            <a:defRPr sz="1100">
              <a:solidFill>
                <a:sysClr val="windowText" lastClr="000000"/>
              </a:solidFill>
              <a:latin typeface="Cambria"/>
            </a:defRPr>
          </a:lvl8pPr>
          <a:lvl9pPr marL="3657600" indent="0">
            <a:defRPr sz="1100">
              <a:solidFill>
                <a:sysClr val="windowText" lastClr="000000"/>
              </a:solidFill>
              <a:latin typeface="Cambria"/>
            </a:defRPr>
          </a:lvl9pPr>
        </a:lstStyle>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3398E9-3617-4A26-873E-E9CAAF9D3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4298</Words>
  <Characters>24505</Characters>
  <Application>Microsoft Office Word</Application>
  <DocSecurity>0</DocSecurity>
  <Lines>204</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INSTRAW</Company>
  <LinksUpToDate>false</LinksUpToDate>
  <CharactersWithSpaces>28746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Raquel Casares</dc:creator>
  <cp:lastModifiedBy>Terada Saori</cp:lastModifiedBy>
  <cp:revision>3</cp:revision>
  <dcterms:created xsi:type="dcterms:W3CDTF">2013-03-25T15:13:00Z</dcterms:created>
  <dcterms:modified xsi:type="dcterms:W3CDTF">2013-04-09T14:56:00Z</dcterms:modified>
</cp:coreProperties>
</file>